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1A0" w:rsidRPr="00802D61" w:rsidRDefault="00D711A0" w:rsidP="00EA176E">
      <w:pPr>
        <w:pStyle w:val="BodyTextIndent"/>
        <w:spacing w:after="160"/>
        <w:ind w:left="567" w:right="565" w:firstLine="0"/>
        <w:jc w:val="center"/>
        <w:rPr>
          <w:rFonts w:ascii="GHEA Grapalat" w:hAnsi="GHEA Grapalat"/>
          <w:i w:val="0"/>
          <w:sz w:val="24"/>
          <w:szCs w:val="24"/>
        </w:rPr>
      </w:pPr>
      <w:r w:rsidRPr="00FD0971">
        <w:rPr>
          <w:rFonts w:ascii="GHEA Grapalat" w:hAnsi="GHEA Grapalat"/>
          <w:i w:val="0"/>
          <w:sz w:val="24"/>
          <w:szCs w:val="24"/>
        </w:rPr>
        <w:t>ОБЪЯВЛЕНИЕ</w:t>
      </w:r>
      <w:r>
        <w:rPr>
          <w:rFonts w:ascii="GHEA Grapalat" w:hAnsi="GHEA Grapalat"/>
          <w:i w:val="0"/>
          <w:sz w:val="24"/>
          <w:szCs w:val="24"/>
        </w:rPr>
        <w:br/>
      </w:r>
      <w:r w:rsidRPr="00FD0971">
        <w:rPr>
          <w:rFonts w:ascii="GHEA Grapalat" w:hAnsi="GHEA Grapalat"/>
          <w:i w:val="0"/>
          <w:sz w:val="24"/>
          <w:szCs w:val="24"/>
        </w:rPr>
        <w:t>О ЗАПРОСЕ КОТИРОВОК</w:t>
      </w:r>
      <w:r w:rsidRPr="00802D61">
        <w:rPr>
          <w:rFonts w:ascii="GHEA Grapalat" w:hAnsi="GHEA Grapalat"/>
          <w:i w:val="0"/>
          <w:sz w:val="24"/>
          <w:szCs w:val="24"/>
        </w:rPr>
        <w:t xml:space="preserve"> </w:t>
      </w:r>
    </w:p>
    <w:p w:rsidR="00D711A0" w:rsidRPr="00E75F64" w:rsidRDefault="00D711A0" w:rsidP="00EA176E">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Настоящий текст объявления утвержден решением Комиссии по</w:t>
      </w:r>
      <w:r>
        <w:rPr>
          <w:rFonts w:ascii="Courier New" w:hAnsi="Courier New" w:cs="Courier New"/>
          <w:i w:val="0"/>
          <w:sz w:val="24"/>
          <w:szCs w:val="24"/>
        </w:rPr>
        <w:t> </w:t>
      </w:r>
      <w:r w:rsidRPr="00FD0971">
        <w:rPr>
          <w:rFonts w:ascii="GHEA Grapalat" w:hAnsi="GHEA Grapalat"/>
          <w:i w:val="0"/>
          <w:sz w:val="24"/>
          <w:szCs w:val="24"/>
        </w:rPr>
        <w:t>запросу кот</w:t>
      </w:r>
      <w:r w:rsidR="0053131C">
        <w:rPr>
          <w:rFonts w:ascii="GHEA Grapalat" w:hAnsi="GHEA Grapalat"/>
          <w:i w:val="0"/>
          <w:sz w:val="24"/>
          <w:szCs w:val="24"/>
        </w:rPr>
        <w:t xml:space="preserve">ировок </w:t>
      </w:r>
      <w:r w:rsidR="0053131C" w:rsidRPr="0084194C">
        <w:rPr>
          <w:rFonts w:ascii="GHEA Grapalat" w:hAnsi="GHEA Grapalat"/>
          <w:i w:val="0"/>
          <w:sz w:val="24"/>
          <w:szCs w:val="24"/>
        </w:rPr>
        <w:t xml:space="preserve">от </w:t>
      </w:r>
      <w:r w:rsidR="00FA1A96" w:rsidRPr="00B26413">
        <w:rPr>
          <w:rFonts w:ascii="GHEA Grapalat" w:hAnsi="GHEA Grapalat"/>
          <w:i w:val="0"/>
          <w:sz w:val="24"/>
          <w:szCs w:val="24"/>
        </w:rPr>
        <w:t>12</w:t>
      </w:r>
      <w:r w:rsidRPr="00B26413">
        <w:rPr>
          <w:rFonts w:ascii="GHEA Grapalat" w:hAnsi="GHEA Grapalat"/>
          <w:i w:val="0"/>
          <w:sz w:val="24"/>
          <w:szCs w:val="24"/>
        </w:rPr>
        <w:t>.</w:t>
      </w:r>
      <w:r w:rsidR="00C378A9" w:rsidRPr="00B26413">
        <w:rPr>
          <w:rFonts w:ascii="GHEA Grapalat" w:hAnsi="GHEA Grapalat"/>
          <w:i w:val="0"/>
          <w:sz w:val="24"/>
          <w:szCs w:val="24"/>
          <w:lang w:val="hy-AM"/>
        </w:rPr>
        <w:t>0</w:t>
      </w:r>
      <w:r w:rsidR="00020CDA" w:rsidRPr="00B26413">
        <w:rPr>
          <w:rFonts w:ascii="GHEA Grapalat" w:hAnsi="GHEA Grapalat"/>
          <w:i w:val="0"/>
          <w:sz w:val="24"/>
          <w:szCs w:val="24"/>
        </w:rPr>
        <w:t>7</w:t>
      </w:r>
      <w:r w:rsidR="00C378A9" w:rsidRPr="00B26413">
        <w:rPr>
          <w:rFonts w:ascii="GHEA Grapalat" w:hAnsi="GHEA Grapalat"/>
          <w:i w:val="0"/>
          <w:sz w:val="24"/>
          <w:szCs w:val="24"/>
        </w:rPr>
        <w:t>.2024</w:t>
      </w:r>
      <w:r>
        <w:rPr>
          <w:rFonts w:ascii="GHEA Grapalat" w:hAnsi="GHEA Grapalat"/>
          <w:i w:val="0"/>
          <w:sz w:val="24"/>
          <w:szCs w:val="24"/>
        </w:rPr>
        <w:t xml:space="preserve"> </w:t>
      </w:r>
      <w:r w:rsidRPr="00FD0971">
        <w:rPr>
          <w:rFonts w:ascii="GHEA Grapalat" w:hAnsi="GHEA Grapalat"/>
          <w:i w:val="0"/>
          <w:sz w:val="24"/>
          <w:szCs w:val="24"/>
        </w:rPr>
        <w:t xml:space="preserve">года </w:t>
      </w:r>
      <w:r w:rsidR="002F1DDA">
        <w:rPr>
          <w:rFonts w:ascii="GHEA Grapalat" w:hAnsi="GHEA Grapalat"/>
          <w:i w:val="0"/>
          <w:sz w:val="24"/>
          <w:szCs w:val="24"/>
        </w:rPr>
        <w:t>N</w:t>
      </w:r>
      <w:r w:rsidR="0023670E">
        <w:rPr>
          <w:rFonts w:ascii="GHEA Grapalat" w:hAnsi="GHEA Grapalat"/>
          <w:i w:val="0"/>
          <w:sz w:val="24"/>
          <w:szCs w:val="24"/>
          <w:lang w:val="hy-AM"/>
        </w:rPr>
        <w:t>2</w:t>
      </w:r>
      <w:r w:rsidRPr="00FD0971">
        <w:rPr>
          <w:rFonts w:ascii="GHEA Grapalat" w:hAnsi="GHEA Grapalat"/>
          <w:i w:val="0"/>
          <w:sz w:val="24"/>
          <w:szCs w:val="24"/>
        </w:rPr>
        <w:t xml:space="preserve"> </w:t>
      </w:r>
      <w:r w:rsidRPr="00413E59">
        <w:rPr>
          <w:rFonts w:ascii="GHEA Grapalat" w:hAnsi="GHEA Grapalat"/>
          <w:i w:val="0"/>
          <w:sz w:val="24"/>
          <w:szCs w:val="24"/>
        </w:rPr>
        <w:t xml:space="preserve"> </w:t>
      </w:r>
      <w:r w:rsidRPr="00E46DE8">
        <w:rPr>
          <w:rFonts w:ascii="GHEA Grapalat" w:hAnsi="GHEA Grapalat"/>
          <w:i w:val="0"/>
          <w:sz w:val="24"/>
          <w:szCs w:val="24"/>
        </w:rPr>
        <w:t xml:space="preserve"> </w:t>
      </w:r>
      <w:r w:rsidRPr="00413E59">
        <w:rPr>
          <w:rFonts w:ascii="GHEA Grapalat" w:hAnsi="GHEA Grapalat"/>
          <w:i w:val="0"/>
          <w:sz w:val="24"/>
          <w:szCs w:val="24"/>
        </w:rPr>
        <w:t xml:space="preserve"> </w:t>
      </w:r>
      <w:r w:rsidRPr="00B9339C">
        <w:rPr>
          <w:rFonts w:ascii="GHEA Grapalat" w:hAnsi="GHEA Grapalat"/>
          <w:i w:val="0"/>
          <w:sz w:val="24"/>
          <w:szCs w:val="24"/>
        </w:rPr>
        <w:t xml:space="preserve"> </w:t>
      </w:r>
      <w:r w:rsidRPr="00E75F64">
        <w:rPr>
          <w:rFonts w:ascii="GHEA Grapalat" w:hAnsi="GHEA Grapalat"/>
          <w:i w:val="0"/>
          <w:sz w:val="24"/>
          <w:szCs w:val="24"/>
        </w:rPr>
        <w:t xml:space="preserve"> </w:t>
      </w:r>
    </w:p>
    <w:p w:rsidR="00D711A0" w:rsidRPr="00E46DE8" w:rsidRDefault="00D711A0" w:rsidP="00EA176E">
      <w:pPr>
        <w:pStyle w:val="BodyTextIndent"/>
        <w:spacing w:after="160" w:line="336" w:lineRule="auto"/>
        <w:ind w:right="565" w:firstLine="0"/>
        <w:jc w:val="center"/>
        <w:rPr>
          <w:rFonts w:ascii="GHEA Grapalat" w:hAnsi="GHEA Grapalat"/>
          <w:i w:val="0"/>
          <w:sz w:val="24"/>
          <w:szCs w:val="24"/>
        </w:rPr>
      </w:pPr>
      <w:r w:rsidRPr="00FD0971">
        <w:rPr>
          <w:rFonts w:ascii="GHEA Grapalat" w:hAnsi="GHEA Grapalat"/>
          <w:i w:val="0"/>
          <w:sz w:val="24"/>
          <w:szCs w:val="24"/>
        </w:rPr>
        <w:t xml:space="preserve">Код запроса котировок </w:t>
      </w:r>
      <w:r>
        <w:rPr>
          <w:rFonts w:ascii="GHEA Grapalat" w:hAnsi="GHEA Grapalat"/>
          <w:i w:val="0"/>
          <w:sz w:val="24"/>
          <w:szCs w:val="24"/>
        </w:rPr>
        <w:t xml:space="preserve"> </w:t>
      </w:r>
      <w:r w:rsidRPr="006B18CD">
        <w:rPr>
          <w:rFonts w:ascii="GHEA Grapalat" w:hAnsi="GHEA Grapalat"/>
          <w:i w:val="0"/>
          <w:sz w:val="24"/>
          <w:szCs w:val="24"/>
        </w:rPr>
        <w:t>ЕГС</w:t>
      </w:r>
      <w:r>
        <w:rPr>
          <w:rFonts w:ascii="GHEA Grapalat" w:hAnsi="GHEA Grapalat"/>
          <w:i w:val="0"/>
          <w:sz w:val="24"/>
          <w:szCs w:val="24"/>
        </w:rPr>
        <w:t>-</w:t>
      </w:r>
      <w:r w:rsidRPr="00FD0971">
        <w:rPr>
          <w:rFonts w:ascii="GHEA Grapalat" w:hAnsi="GHEA Grapalat"/>
          <w:i w:val="0"/>
          <w:sz w:val="24"/>
          <w:szCs w:val="24"/>
        </w:rPr>
        <w:t>GHAPDzB</w:t>
      </w:r>
      <w:r>
        <w:rPr>
          <w:rFonts w:ascii="GHEA Grapalat" w:hAnsi="GHEA Grapalat"/>
          <w:i w:val="0"/>
          <w:sz w:val="24"/>
          <w:szCs w:val="24"/>
        </w:rPr>
        <w:t>-</w:t>
      </w:r>
      <w:r w:rsidR="000D3A4C">
        <w:rPr>
          <w:rFonts w:ascii="GHEA Grapalat" w:hAnsi="GHEA Grapalat"/>
          <w:i w:val="0"/>
          <w:sz w:val="24"/>
          <w:szCs w:val="24"/>
        </w:rPr>
        <w:t>24/</w:t>
      </w:r>
      <w:r w:rsidR="005E4EC6" w:rsidRPr="00FA1A96">
        <w:rPr>
          <w:rFonts w:ascii="GHEA Grapalat" w:hAnsi="GHEA Grapalat"/>
          <w:i w:val="0"/>
          <w:sz w:val="24"/>
          <w:szCs w:val="24"/>
        </w:rPr>
        <w:t>1</w:t>
      </w:r>
      <w:r w:rsidR="00020CDA" w:rsidRPr="00FA1A96">
        <w:rPr>
          <w:rFonts w:ascii="GHEA Grapalat" w:hAnsi="GHEA Grapalat"/>
          <w:i w:val="0"/>
          <w:sz w:val="24"/>
          <w:szCs w:val="24"/>
        </w:rPr>
        <w:t>6</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002C4A44" w:rsidRPr="00FD14D7">
        <w:rPr>
          <w:rFonts w:ascii="GHEA Grapalat" w:hAnsi="GHEA Grapalat"/>
          <w:i w:val="0"/>
          <w:sz w:val="24"/>
          <w:szCs w:val="24"/>
        </w:rPr>
        <w:t xml:space="preserve"> </w:t>
      </w:r>
      <w:r w:rsidRPr="00413E59">
        <w:rPr>
          <w:rFonts w:ascii="GHEA Grapalat" w:hAnsi="GHEA Grapalat"/>
          <w:i w:val="0"/>
          <w:sz w:val="24"/>
          <w:szCs w:val="24"/>
        </w:rPr>
        <w:t xml:space="preserve"> </w:t>
      </w:r>
      <w:r w:rsidR="009268A6" w:rsidRPr="00FD14D7">
        <w:rPr>
          <w:rFonts w:ascii="GHEA Grapalat" w:hAnsi="GHEA Grapalat"/>
          <w:i w:val="0"/>
          <w:sz w:val="24"/>
          <w:szCs w:val="24"/>
        </w:rPr>
        <w:t xml:space="preserve"> </w:t>
      </w:r>
      <w:r w:rsidR="005C63A2" w:rsidRPr="00885259">
        <w:rPr>
          <w:rFonts w:ascii="GHEA Grapalat" w:hAnsi="GHEA Grapalat"/>
          <w:i w:val="0"/>
          <w:sz w:val="24"/>
          <w:szCs w:val="24"/>
        </w:rPr>
        <w:t xml:space="preserve">  </w:t>
      </w:r>
      <w:r w:rsidR="009268A6"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46DE8">
        <w:rPr>
          <w:rFonts w:ascii="GHEA Grapalat" w:hAnsi="GHEA Grapalat"/>
          <w:i w:val="0"/>
          <w:sz w:val="24"/>
          <w:szCs w:val="24"/>
        </w:rPr>
        <w:t xml:space="preserve"> </w:t>
      </w:r>
      <w:r w:rsidRPr="00E75F64">
        <w:rPr>
          <w:rFonts w:ascii="GHEA Grapalat" w:hAnsi="GHEA Grapalat"/>
          <w:i w:val="0"/>
          <w:sz w:val="24"/>
          <w:szCs w:val="24"/>
        </w:rPr>
        <w:t xml:space="preserve"> </w:t>
      </w:r>
      <w:r w:rsidRPr="00E46DE8">
        <w:rPr>
          <w:rFonts w:ascii="GHEA Grapalat" w:hAnsi="GHEA Grapalat"/>
          <w:i w:val="0"/>
          <w:sz w:val="24"/>
          <w:szCs w:val="24"/>
        </w:rPr>
        <w:t xml:space="preserve">  </w:t>
      </w:r>
    </w:p>
    <w:p w:rsidR="00D711A0" w:rsidRPr="00FD0971" w:rsidRDefault="00D711A0" w:rsidP="00EA176E">
      <w:pPr>
        <w:pStyle w:val="BodyTextIndent"/>
        <w:spacing w:line="240" w:lineRule="auto"/>
        <w:ind w:firstLine="567"/>
        <w:rPr>
          <w:rFonts w:ascii="GHEA Grapalat" w:hAnsi="GHEA Grapalat"/>
          <w:i w:val="0"/>
          <w:sz w:val="24"/>
          <w:szCs w:val="24"/>
        </w:rPr>
      </w:pPr>
      <w:r w:rsidRPr="00FB551E">
        <w:rPr>
          <w:rFonts w:ascii="GHEA Grapalat" w:hAnsi="GHEA Grapalat"/>
          <w:i w:val="0"/>
          <w:sz w:val="24"/>
          <w:szCs w:val="24"/>
        </w:rPr>
        <w:t xml:space="preserve">Заказчик ЗАО “Ергорсвет”, находящийся по адресу: РА г.Ереван, ул. Бузанда 1/4, объявляет </w:t>
      </w:r>
      <w:r w:rsidR="00885259">
        <w:rPr>
          <w:rFonts w:ascii="GHEA Grapalat" w:hAnsi="GHEA Grapalat"/>
          <w:i w:val="0"/>
          <w:sz w:val="24"/>
          <w:szCs w:val="24"/>
        </w:rPr>
        <w:t>запрос</w:t>
      </w:r>
      <w:r w:rsidR="00885259" w:rsidRPr="00885259">
        <w:rPr>
          <w:rFonts w:ascii="GHEA Grapalat" w:hAnsi="GHEA Grapalat"/>
          <w:i w:val="0"/>
          <w:sz w:val="24"/>
          <w:szCs w:val="24"/>
        </w:rPr>
        <w:t xml:space="preserve"> котировок</w:t>
      </w:r>
      <w:r w:rsidRPr="00FB551E">
        <w:rPr>
          <w:rFonts w:ascii="GHEA Grapalat" w:hAnsi="GHEA Grapalat"/>
          <w:i w:val="0"/>
          <w:sz w:val="24"/>
          <w:szCs w:val="24"/>
        </w:rPr>
        <w:t>, который проводится одним этапом</w:t>
      </w:r>
      <w:r w:rsidRPr="00FD0971">
        <w:rPr>
          <w:rFonts w:ascii="GHEA Grapalat" w:hAnsi="GHEA Grapalat"/>
          <w:i w:val="0"/>
          <w:sz w:val="24"/>
          <w:szCs w:val="24"/>
        </w:rPr>
        <w:t>.</w:t>
      </w:r>
    </w:p>
    <w:p w:rsidR="00AA76C5" w:rsidRPr="009A58DF" w:rsidRDefault="00AA76C5" w:rsidP="00AA76C5">
      <w:pPr>
        <w:pStyle w:val="BodyTextIndent"/>
        <w:spacing w:line="240" w:lineRule="auto"/>
        <w:ind w:firstLine="567"/>
        <w:rPr>
          <w:rFonts w:ascii="GHEA Grapalat" w:hAnsi="GHEA Grapalat"/>
          <w:i w:val="0"/>
          <w:sz w:val="24"/>
          <w:szCs w:val="24"/>
        </w:rPr>
      </w:pPr>
      <w:r w:rsidRPr="009A58DF">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w:t>
      </w:r>
      <w:r w:rsidR="00986696" w:rsidRPr="00986696">
        <w:rPr>
          <w:rFonts w:ascii="GHEA Grapalat" w:hAnsi="GHEA Grapalat"/>
          <w:i w:val="0"/>
          <w:sz w:val="24"/>
          <w:szCs w:val="24"/>
        </w:rPr>
        <w:t>на поставку легкового электромобиля</w:t>
      </w:r>
      <w:r w:rsidRPr="00582113">
        <w:rPr>
          <w:rFonts w:ascii="GHEA Grapalat" w:hAnsi="GHEA Grapalat"/>
          <w:i w:val="0"/>
          <w:sz w:val="24"/>
          <w:szCs w:val="24"/>
        </w:rPr>
        <w:t xml:space="preserve">  </w:t>
      </w:r>
      <w:r w:rsidRPr="009A58DF">
        <w:rPr>
          <w:rFonts w:ascii="GHEA Grapalat" w:hAnsi="GHEA Grapalat"/>
          <w:i w:val="0"/>
          <w:sz w:val="24"/>
          <w:szCs w:val="24"/>
        </w:rPr>
        <w:t xml:space="preserve">(далее — договор). </w:t>
      </w:r>
    </w:p>
    <w:p w:rsidR="00D711A0" w:rsidRPr="009044F1" w:rsidRDefault="00D711A0" w:rsidP="00EA176E">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D711A0" w:rsidRPr="00F677F1" w:rsidRDefault="00D711A0" w:rsidP="00EA176E">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D711A0" w:rsidRPr="003F762C" w:rsidRDefault="00D711A0" w:rsidP="00EA176E">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D711A0" w:rsidRPr="00D5443D" w:rsidRDefault="00D711A0" w:rsidP="00EA176E">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D711A0" w:rsidRPr="000F11E5" w:rsidRDefault="00D711A0" w:rsidP="00EA176E">
      <w:pPr>
        <w:pStyle w:val="BodyTextIndent"/>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2E3778">
        <w:rPr>
          <w:rFonts w:ascii="GHEA Grapalat" w:hAnsi="GHEA Grapalat"/>
          <w:i w:val="0"/>
          <w:sz w:val="24"/>
          <w:szCs w:val="24"/>
        </w:rPr>
        <w:t>запросу которовок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9F7C63">
        <w:rPr>
          <w:rFonts w:ascii="GHEA Grapalat" w:hAnsi="GHEA Grapalat"/>
          <w:i w:val="0"/>
          <w:sz w:val="24"/>
          <w:szCs w:val="24"/>
        </w:rPr>
        <w:t>РА г.Ереван, ул. Бузанда 1/4, в докум</w:t>
      </w:r>
      <w:r>
        <w:rPr>
          <w:rFonts w:ascii="GHEA Grapalat" w:hAnsi="GHEA Grapalat"/>
          <w:i w:val="0"/>
          <w:sz w:val="24"/>
          <w:szCs w:val="24"/>
        </w:rPr>
        <w:t xml:space="preserve">ентарной форме, до </w:t>
      </w:r>
      <w:r w:rsidR="0053131C" w:rsidRPr="00FD14D7">
        <w:rPr>
          <w:rFonts w:ascii="GHEA Grapalat" w:hAnsi="GHEA Grapalat"/>
          <w:i w:val="0"/>
          <w:sz w:val="24"/>
          <w:szCs w:val="24"/>
        </w:rPr>
        <w:t>1</w:t>
      </w:r>
      <w:r w:rsidR="00912199" w:rsidRPr="00FA1A96">
        <w:rPr>
          <w:rFonts w:ascii="GHEA Grapalat" w:hAnsi="GHEA Grapalat"/>
          <w:i w:val="0"/>
          <w:sz w:val="24"/>
          <w:szCs w:val="24"/>
        </w:rPr>
        <w:t>2</w:t>
      </w:r>
      <w:r>
        <w:rPr>
          <w:rFonts w:ascii="GHEA Grapalat" w:hAnsi="GHEA Grapalat"/>
          <w:i w:val="0"/>
          <w:sz w:val="24"/>
          <w:szCs w:val="24"/>
        </w:rPr>
        <w:t xml:space="preserve">:00 часов </w:t>
      </w:r>
      <w:r w:rsidRPr="00E75F64">
        <w:rPr>
          <w:rFonts w:ascii="GHEA Grapalat" w:hAnsi="GHEA Grapalat"/>
          <w:i w:val="0"/>
          <w:sz w:val="24"/>
          <w:szCs w:val="24"/>
        </w:rPr>
        <w:t>7</w:t>
      </w:r>
      <w:r w:rsidRPr="009F7C63">
        <w:rPr>
          <w:rFonts w:ascii="GHEA Grapalat" w:hAnsi="GHEA Grapalat"/>
          <w:i w:val="0"/>
          <w:sz w:val="24"/>
          <w:szCs w:val="24"/>
        </w:rPr>
        <w:t xml:space="preserve">-го дня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D711A0" w:rsidRPr="009F7C63" w:rsidRDefault="00D711A0" w:rsidP="00EA176E">
      <w:pPr>
        <w:pStyle w:val="BodyTextIndent"/>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9F7C63">
        <w:rPr>
          <w:rFonts w:ascii="GHEA Grapalat" w:hAnsi="GHEA Grapalat"/>
          <w:i w:val="0"/>
          <w:sz w:val="24"/>
          <w:szCs w:val="24"/>
        </w:rPr>
        <w:t>РА г.</w:t>
      </w:r>
      <w:r w:rsidR="00C9055D" w:rsidRPr="00C9055D">
        <w:rPr>
          <w:rFonts w:ascii="GHEA Grapalat" w:hAnsi="GHEA Grapalat"/>
          <w:i w:val="0"/>
          <w:sz w:val="24"/>
          <w:szCs w:val="24"/>
        </w:rPr>
        <w:t xml:space="preserve"> </w:t>
      </w:r>
      <w:r w:rsidRPr="009F7C63">
        <w:rPr>
          <w:rFonts w:ascii="GHEA Grapalat" w:hAnsi="GHEA Grapalat"/>
          <w:i w:val="0"/>
          <w:sz w:val="24"/>
          <w:szCs w:val="24"/>
        </w:rPr>
        <w:t>Ереван, у</w:t>
      </w:r>
      <w:r>
        <w:rPr>
          <w:rFonts w:ascii="GHEA Grapalat" w:hAnsi="GHEA Grapalat"/>
          <w:i w:val="0"/>
          <w:sz w:val="24"/>
          <w:szCs w:val="24"/>
        </w:rPr>
        <w:t>л. Бузанда 1/4, в 1</w:t>
      </w:r>
      <w:r w:rsidR="00912199" w:rsidRPr="00FA1A96">
        <w:rPr>
          <w:rFonts w:ascii="GHEA Grapalat" w:hAnsi="GHEA Grapalat"/>
          <w:i w:val="0"/>
          <w:sz w:val="24"/>
          <w:szCs w:val="24"/>
        </w:rPr>
        <w:t>2</w:t>
      </w:r>
      <w:r w:rsidR="0084194C">
        <w:rPr>
          <w:rFonts w:ascii="GHEA Grapalat" w:hAnsi="GHEA Grapalat"/>
          <w:i w:val="0"/>
          <w:sz w:val="24"/>
          <w:szCs w:val="24"/>
        </w:rPr>
        <w:t>:</w:t>
      </w:r>
      <w:r w:rsidR="00533A69" w:rsidRPr="00885259">
        <w:rPr>
          <w:rFonts w:ascii="GHEA Grapalat" w:hAnsi="GHEA Grapalat"/>
          <w:i w:val="0"/>
          <w:sz w:val="24"/>
          <w:szCs w:val="24"/>
        </w:rPr>
        <w:t>0</w:t>
      </w:r>
      <w:r>
        <w:rPr>
          <w:rFonts w:ascii="GHEA Grapalat" w:hAnsi="GHEA Grapalat"/>
          <w:i w:val="0"/>
          <w:sz w:val="24"/>
          <w:szCs w:val="24"/>
        </w:rPr>
        <w:t xml:space="preserve">0 часов, </w:t>
      </w:r>
      <w:r w:rsidR="00FA1A96" w:rsidRPr="00B26413">
        <w:rPr>
          <w:rFonts w:ascii="GHEA Grapalat" w:hAnsi="GHEA Grapalat"/>
          <w:i w:val="0"/>
          <w:sz w:val="24"/>
          <w:szCs w:val="24"/>
        </w:rPr>
        <w:t>1</w:t>
      </w:r>
      <w:r w:rsidR="00AC7DC8" w:rsidRPr="00B26413">
        <w:rPr>
          <w:rFonts w:ascii="GHEA Grapalat" w:hAnsi="GHEA Grapalat"/>
          <w:i w:val="0"/>
          <w:sz w:val="24"/>
          <w:szCs w:val="24"/>
        </w:rPr>
        <w:t>9</w:t>
      </w:r>
      <w:r w:rsidRPr="00B26413">
        <w:rPr>
          <w:rFonts w:ascii="GHEA Grapalat" w:hAnsi="GHEA Grapalat"/>
          <w:i w:val="0"/>
          <w:sz w:val="24"/>
          <w:szCs w:val="24"/>
        </w:rPr>
        <w:t>.</w:t>
      </w:r>
      <w:r w:rsidR="005E4EC6" w:rsidRPr="00B26413">
        <w:rPr>
          <w:rFonts w:ascii="GHEA Grapalat" w:hAnsi="GHEA Grapalat"/>
          <w:i w:val="0"/>
          <w:sz w:val="24"/>
          <w:szCs w:val="24"/>
        </w:rPr>
        <w:t>0</w:t>
      </w:r>
      <w:r w:rsidR="00912199" w:rsidRPr="00B26413">
        <w:rPr>
          <w:rFonts w:ascii="GHEA Grapalat" w:hAnsi="GHEA Grapalat"/>
          <w:i w:val="0"/>
          <w:sz w:val="24"/>
          <w:szCs w:val="24"/>
        </w:rPr>
        <w:t>7</w:t>
      </w:r>
      <w:r w:rsidRPr="00B26413">
        <w:rPr>
          <w:rFonts w:ascii="GHEA Grapalat" w:hAnsi="GHEA Grapalat"/>
          <w:i w:val="0"/>
          <w:sz w:val="24"/>
          <w:szCs w:val="24"/>
        </w:rPr>
        <w:t>.202</w:t>
      </w:r>
      <w:r w:rsidR="00C378A9" w:rsidRPr="00B26413">
        <w:rPr>
          <w:rFonts w:ascii="GHEA Grapalat" w:hAnsi="GHEA Grapalat"/>
          <w:i w:val="0"/>
          <w:sz w:val="24"/>
          <w:szCs w:val="24"/>
        </w:rPr>
        <w:t>4</w:t>
      </w:r>
      <w:r w:rsidRPr="00B26413">
        <w:rPr>
          <w:rFonts w:ascii="GHEA Grapalat" w:hAnsi="GHEA Grapalat"/>
          <w:i w:val="0"/>
          <w:sz w:val="24"/>
          <w:szCs w:val="24"/>
        </w:rPr>
        <w:t>г.</w:t>
      </w:r>
    </w:p>
    <w:p w:rsidR="00D711A0" w:rsidRPr="001B32D9" w:rsidRDefault="00D711A0" w:rsidP="00EA176E">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D711A0" w:rsidRPr="009F7C63" w:rsidRDefault="00D711A0" w:rsidP="00EA176E">
      <w:pPr>
        <w:pStyle w:val="BodyTextIndent"/>
        <w:spacing w:after="160" w:line="240" w:lineRule="auto"/>
        <w:ind w:firstLine="567"/>
        <w:rPr>
          <w:rFonts w:ascii="GHEA Grapalat" w:hAnsi="GHEA Grapalat"/>
          <w:i w:val="0"/>
          <w:sz w:val="24"/>
          <w:szCs w:val="24"/>
        </w:rPr>
      </w:pPr>
      <w:r w:rsidRPr="009F7C63">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651BF1">
        <w:rPr>
          <w:rFonts w:ascii="GHEA Grapalat" w:hAnsi="GHEA Grapalat"/>
          <w:i w:val="0"/>
          <w:sz w:val="24"/>
          <w:szCs w:val="24"/>
        </w:rPr>
        <w:t>Нарине Абраамяну.</w:t>
      </w:r>
    </w:p>
    <w:p w:rsidR="00D711A0" w:rsidRPr="009F7C63" w:rsidRDefault="00D711A0" w:rsidP="00EA176E">
      <w:pPr>
        <w:ind w:firstLine="708"/>
        <w:jc w:val="both"/>
        <w:rPr>
          <w:rFonts w:ascii="GHEA Grapalat" w:hAnsi="GHEA Grapalat"/>
        </w:rPr>
      </w:pPr>
      <w:r w:rsidRPr="009F7C63">
        <w:rPr>
          <w:rFonts w:ascii="GHEA Grapalat" w:hAnsi="GHEA Grapalat"/>
        </w:rPr>
        <w:t xml:space="preserve">               тел. 010 54 39 80</w:t>
      </w:r>
    </w:p>
    <w:p w:rsidR="00D711A0" w:rsidRPr="003E4E74" w:rsidRDefault="00D711A0" w:rsidP="00EA176E">
      <w:pPr>
        <w:pStyle w:val="BodyTextIndent"/>
        <w:spacing w:line="240" w:lineRule="auto"/>
        <w:jc w:val="left"/>
        <w:rPr>
          <w:rFonts w:ascii="GHEA Grapalat" w:hAnsi="GHEA Grapalat"/>
          <w:i w:val="0"/>
          <w:sz w:val="22"/>
          <w:szCs w:val="22"/>
          <w:lang w:val="af-ZA"/>
        </w:rPr>
      </w:pPr>
      <w:r w:rsidRPr="009F7C63">
        <w:rPr>
          <w:rFonts w:ascii="GHEA Grapalat" w:hAnsi="GHEA Grapalat"/>
        </w:rPr>
        <w:t xml:space="preserve">       эл.почта. </w:t>
      </w:r>
      <w:hyperlink r:id="rId8" w:history="1">
        <w:r w:rsidR="005E4EC6" w:rsidRPr="009A4E55">
          <w:rPr>
            <w:rStyle w:val="Hyperlink"/>
            <w:rFonts w:ascii="GHEA Grapalat" w:hAnsi="GHEA Grapalat"/>
            <w:i w:val="0"/>
            <w:lang w:val="hy-AM"/>
          </w:rPr>
          <w:t>narine</w:t>
        </w:r>
        <w:r w:rsidR="005E4EC6" w:rsidRPr="009A4E55">
          <w:rPr>
            <w:rStyle w:val="Hyperlink"/>
            <w:rFonts w:ascii="GHEA Grapalat" w:hAnsi="GHEA Grapalat"/>
            <w:i w:val="0"/>
            <w:lang w:val="af-ZA"/>
          </w:rPr>
          <w:t>.abrahamyan@yerevan.am</w:t>
        </w:r>
      </w:hyperlink>
    </w:p>
    <w:p w:rsidR="00D711A0" w:rsidRPr="009F7C63" w:rsidRDefault="00D711A0" w:rsidP="00EA176E">
      <w:pPr>
        <w:ind w:firstLine="708"/>
        <w:jc w:val="both"/>
        <w:rPr>
          <w:rFonts w:ascii="GHEA Grapalat" w:hAnsi="GHEA Grapalat"/>
        </w:rPr>
      </w:pPr>
      <w:r w:rsidRPr="009F7C63">
        <w:rPr>
          <w:rFonts w:ascii="GHEA Grapalat" w:hAnsi="GHEA Grapalat"/>
        </w:rPr>
        <w:t xml:space="preserve">      Заказчик. ЗАО “Ергорсвет”</w:t>
      </w:r>
    </w:p>
    <w:p w:rsidR="00D711A0" w:rsidRPr="001B32D9" w:rsidRDefault="00D711A0" w:rsidP="00EA176E">
      <w:pPr>
        <w:pStyle w:val="BodyTextIndent"/>
        <w:widowControl w:val="0"/>
        <w:spacing w:after="160" w:line="240" w:lineRule="auto"/>
        <w:ind w:firstLine="567"/>
        <w:rPr>
          <w:rFonts w:ascii="GHEA Grapalat" w:hAnsi="GHEA Grapalat"/>
          <w:i w:val="0"/>
          <w:sz w:val="24"/>
          <w:szCs w:val="24"/>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9044F1" w:rsidRDefault="00D711A0" w:rsidP="00B86A12">
      <w:pPr>
        <w:pStyle w:val="BodyText"/>
        <w:widowControl w:val="0"/>
        <w:spacing w:after="0"/>
        <w:ind w:firstLine="567"/>
        <w:jc w:val="right"/>
        <w:rPr>
          <w:rFonts w:ascii="GHEA Grapalat" w:hAnsi="GHEA Grapalat" w:cs="Sylfaen"/>
          <w:i/>
        </w:rPr>
      </w:pPr>
      <w:r w:rsidRPr="009044F1">
        <w:rPr>
          <w:rFonts w:ascii="GHEA Grapalat" w:hAnsi="GHEA Grapalat"/>
          <w:i/>
        </w:rPr>
        <w:t>Утверждено</w:t>
      </w:r>
    </w:p>
    <w:p w:rsidR="00D711A0" w:rsidRPr="00016450" w:rsidRDefault="00D711A0" w:rsidP="00B86A12">
      <w:pPr>
        <w:pStyle w:val="BodyText"/>
        <w:widowControl w:val="0"/>
        <w:spacing w:after="0"/>
        <w:ind w:firstLine="567"/>
        <w:jc w:val="right"/>
        <w:rPr>
          <w:rFonts w:ascii="GHEA Grapalat" w:hAnsi="GHEA Grapalat"/>
          <w:i/>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016450">
        <w:rPr>
          <w:rFonts w:ascii="GHEA Grapalat" w:hAnsi="GHEA Grapalat"/>
          <w:i/>
        </w:rPr>
        <w:t xml:space="preserve">запроса котировок под кодом </w:t>
      </w:r>
      <w:r w:rsidRPr="006B18CD">
        <w:rPr>
          <w:rFonts w:ascii="GHEA Grapalat" w:hAnsi="GHEA Grapalat"/>
          <w:i/>
        </w:rPr>
        <w:t>ЕГС</w:t>
      </w:r>
      <w:r>
        <w:rPr>
          <w:rFonts w:ascii="GHEA Grapalat" w:hAnsi="GHEA Grapalat"/>
          <w:i/>
        </w:rPr>
        <w:t>-</w:t>
      </w:r>
      <w:r w:rsidRPr="00FD0971">
        <w:rPr>
          <w:rFonts w:ascii="GHEA Grapalat" w:hAnsi="GHEA Grapalat"/>
          <w:i/>
        </w:rPr>
        <w:t>GHAPDzB</w:t>
      </w:r>
      <w:r>
        <w:rPr>
          <w:rFonts w:ascii="GHEA Grapalat" w:hAnsi="GHEA Grapalat"/>
          <w:i/>
        </w:rPr>
        <w:t>-</w:t>
      </w:r>
      <w:r w:rsidR="005E4EC6">
        <w:rPr>
          <w:rFonts w:ascii="GHEA Grapalat" w:hAnsi="GHEA Grapalat"/>
          <w:i/>
        </w:rPr>
        <w:t>24/1</w:t>
      </w:r>
      <w:r w:rsidR="00912199" w:rsidRPr="00FA1A96">
        <w:rPr>
          <w:rFonts w:ascii="GHEA Grapalat" w:hAnsi="GHEA Grapalat"/>
          <w:i/>
        </w:rPr>
        <w:t>6</w:t>
      </w:r>
      <w:r w:rsidRPr="00515889">
        <w:rPr>
          <w:rFonts w:ascii="GHEA Grapalat" w:hAnsi="GHEA Grapalat" w:cs="Times Armenian"/>
          <w:i/>
        </w:rPr>
        <w:br/>
      </w:r>
      <w:r>
        <w:rPr>
          <w:rFonts w:ascii="GHEA Grapalat" w:hAnsi="GHEA Grapalat"/>
          <w:i/>
        </w:rPr>
        <w:t xml:space="preserve">№ </w:t>
      </w:r>
      <w:r w:rsidR="0023670E">
        <w:rPr>
          <w:rFonts w:ascii="GHEA Grapalat" w:hAnsi="GHEA Grapalat"/>
          <w:i/>
        </w:rPr>
        <w:t xml:space="preserve"> 3</w:t>
      </w:r>
      <w:r w:rsidR="0023670E">
        <w:rPr>
          <w:rFonts w:ascii="GHEA Grapalat" w:hAnsi="GHEA Grapalat"/>
          <w:i/>
          <w:lang w:val="hy-AM"/>
        </w:rPr>
        <w:t xml:space="preserve"> </w:t>
      </w:r>
      <w:r w:rsidRPr="006D6765">
        <w:rPr>
          <w:rFonts w:ascii="GHEA Grapalat" w:hAnsi="GHEA Grapalat"/>
          <w:i/>
        </w:rPr>
        <w:t xml:space="preserve">от </w:t>
      </w:r>
      <w:r w:rsidR="00FA1A96" w:rsidRPr="00AC7DC8">
        <w:rPr>
          <w:rFonts w:ascii="GHEA Grapalat" w:hAnsi="GHEA Grapalat"/>
          <w:i/>
        </w:rPr>
        <w:t>12</w:t>
      </w:r>
      <w:r w:rsidRPr="006D6765">
        <w:rPr>
          <w:rFonts w:ascii="GHEA Grapalat" w:hAnsi="GHEA Grapalat"/>
          <w:i/>
        </w:rPr>
        <w:t>.</w:t>
      </w:r>
      <w:r w:rsidR="005E7946">
        <w:rPr>
          <w:rFonts w:ascii="GHEA Grapalat" w:hAnsi="GHEA Grapalat"/>
          <w:i/>
          <w:lang w:val="hy-AM"/>
        </w:rPr>
        <w:t>0</w:t>
      </w:r>
      <w:r w:rsidR="00912199" w:rsidRPr="00FA1A96">
        <w:rPr>
          <w:rFonts w:ascii="GHEA Grapalat" w:hAnsi="GHEA Grapalat"/>
          <w:i/>
        </w:rPr>
        <w:t>7</w:t>
      </w:r>
      <w:r w:rsidRPr="006D6765">
        <w:rPr>
          <w:rFonts w:ascii="GHEA Grapalat" w:hAnsi="GHEA Grapalat"/>
          <w:i/>
        </w:rPr>
        <w:t>.</w:t>
      </w:r>
      <w:r>
        <w:rPr>
          <w:rFonts w:ascii="GHEA Grapalat" w:hAnsi="GHEA Grapalat"/>
          <w:i/>
        </w:rPr>
        <w:t>202</w:t>
      </w:r>
      <w:r w:rsidR="005E7946">
        <w:rPr>
          <w:rFonts w:ascii="GHEA Grapalat" w:hAnsi="GHEA Grapalat"/>
          <w:i/>
        </w:rPr>
        <w:t>4</w:t>
      </w:r>
      <w:r w:rsidRPr="00016450">
        <w:rPr>
          <w:rFonts w:ascii="GHEA Grapalat" w:hAnsi="GHEA Grapalat"/>
          <w:i/>
        </w:rPr>
        <w:t>г.</w:t>
      </w:r>
    </w:p>
    <w:p w:rsidR="00D711A0" w:rsidRPr="009044F1" w:rsidRDefault="00D711A0" w:rsidP="00EA176E">
      <w:pPr>
        <w:pStyle w:val="BodyText"/>
        <w:widowControl w:val="0"/>
        <w:spacing w:after="160"/>
        <w:ind w:right="-7" w:firstLine="567"/>
        <w:jc w:val="center"/>
        <w:rPr>
          <w:rFonts w:ascii="GHEA Grapalat" w:hAnsi="GHEA Grapalat"/>
        </w:rPr>
      </w:pPr>
    </w:p>
    <w:p w:rsidR="00D711A0" w:rsidRPr="003A1EBB" w:rsidRDefault="00D711A0" w:rsidP="00EA176E">
      <w:pPr>
        <w:pStyle w:val="BodyText"/>
        <w:widowControl w:val="0"/>
        <w:spacing w:after="160"/>
        <w:ind w:right="-7" w:firstLine="567"/>
        <w:jc w:val="center"/>
        <w:rPr>
          <w:rFonts w:ascii="GHEA Grapalat" w:hAnsi="GHEA Grapalat"/>
        </w:rPr>
      </w:pPr>
    </w:p>
    <w:p w:rsidR="00D711A0" w:rsidRPr="003A1EBB" w:rsidRDefault="00D711A0" w:rsidP="00EA176E">
      <w:pPr>
        <w:pStyle w:val="BodyText"/>
        <w:widowControl w:val="0"/>
        <w:spacing w:after="160"/>
        <w:ind w:right="-7" w:firstLine="567"/>
        <w:jc w:val="center"/>
        <w:rPr>
          <w:rFonts w:ascii="GHEA Grapalat" w:hAnsi="GHEA Grapalat"/>
        </w:rPr>
      </w:pPr>
    </w:p>
    <w:p w:rsidR="00D711A0" w:rsidRPr="002106B9" w:rsidRDefault="00B57DCA" w:rsidP="00EA176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D711A0" w:rsidRPr="00016450" w:rsidRDefault="00D711A0" w:rsidP="00EA176E">
      <w:pPr>
        <w:pStyle w:val="BodyText"/>
        <w:widowControl w:val="0"/>
        <w:spacing w:after="160" w:line="360" w:lineRule="auto"/>
        <w:ind w:right="-7"/>
        <w:jc w:val="center"/>
        <w:rPr>
          <w:rFonts w:ascii="GHEA Grapalat" w:hAnsi="GHEA Grapalat"/>
        </w:rPr>
      </w:pPr>
    </w:p>
    <w:p w:rsidR="00D711A0" w:rsidRPr="00016450" w:rsidRDefault="00D711A0" w:rsidP="00EA176E">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D711A0" w:rsidRPr="00016450" w:rsidRDefault="00D711A0" w:rsidP="00EA176E">
      <w:pPr>
        <w:pStyle w:val="BodyText"/>
        <w:widowControl w:val="0"/>
        <w:spacing w:after="160" w:line="360" w:lineRule="auto"/>
        <w:ind w:right="-7"/>
        <w:jc w:val="center"/>
        <w:rPr>
          <w:rFonts w:ascii="GHEA Grapalat" w:hAnsi="GHEA Grapalat" w:cs="Sylfaen"/>
        </w:rPr>
      </w:pPr>
    </w:p>
    <w:p w:rsidR="00D711A0" w:rsidRPr="00C90F08" w:rsidRDefault="00D711A0" w:rsidP="00EA176E">
      <w:pPr>
        <w:pStyle w:val="BodyText"/>
        <w:widowControl w:val="0"/>
        <w:spacing w:after="160" w:line="360" w:lineRule="auto"/>
        <w:ind w:right="-7"/>
        <w:jc w:val="center"/>
        <w:rPr>
          <w:rFonts w:ascii="GHEA Grapalat" w:hAnsi="GHEA Grapalat"/>
        </w:rPr>
      </w:pPr>
      <w:r w:rsidRPr="00016450">
        <w:rPr>
          <w:rFonts w:ascii="GHEA Grapalat" w:hAnsi="GHEA Grapalat"/>
        </w:rPr>
        <w:t>НА ЗАПРОС КОТИРОВОК, ОБЪЯВЛЕННЫЙ С ЦЕЛЬЮ ПРИОБРЕТЕНИЯ</w:t>
      </w:r>
      <w:r w:rsidR="0002794E" w:rsidRPr="00016450">
        <w:rPr>
          <w:rFonts w:ascii="GHEA Grapalat" w:hAnsi="GHEA Grapalat"/>
        </w:rPr>
        <w:t xml:space="preserve"> </w:t>
      </w:r>
      <w:r w:rsidR="00AF3FFF" w:rsidRPr="00912199">
        <w:rPr>
          <w:rFonts w:ascii="GHEA Grapalat" w:hAnsi="GHEA Grapalat"/>
        </w:rPr>
        <w:t>ЛЕГКОВОГО ЭЛЕКТРОМОБИЛЯ</w:t>
      </w:r>
      <w:r w:rsidR="00912199" w:rsidRPr="00912199">
        <w:rPr>
          <w:rFonts w:ascii="GHEA Grapalat" w:hAnsi="GHEA Grapalat"/>
        </w:rPr>
        <w:t xml:space="preserve">  </w:t>
      </w:r>
      <w:r w:rsidRPr="00016450">
        <w:rPr>
          <w:rFonts w:ascii="GHEA Grapalat" w:hAnsi="GHEA Grapalat"/>
        </w:rPr>
        <w:t xml:space="preserve">ДЛЯ НУЖД </w:t>
      </w:r>
    </w:p>
    <w:p w:rsidR="00D711A0" w:rsidRPr="002106B9" w:rsidRDefault="00D711A0" w:rsidP="00EA176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w:t>
      </w:r>
      <w:r w:rsidR="00B57DCA" w:rsidRPr="002106B9">
        <w:rPr>
          <w:rFonts w:ascii="GHEA Grapalat" w:hAnsi="GHEA Grapalat"/>
          <w:sz w:val="26"/>
        </w:rPr>
        <w:t>ЕРГОРСВЕТ”</w:t>
      </w:r>
    </w:p>
    <w:p w:rsidR="00D711A0" w:rsidRPr="009044F1" w:rsidRDefault="00D711A0" w:rsidP="00EA176E">
      <w:pPr>
        <w:pStyle w:val="BodyText"/>
        <w:widowControl w:val="0"/>
        <w:spacing w:after="160"/>
        <w:ind w:right="-7" w:firstLine="567"/>
        <w:jc w:val="center"/>
        <w:rPr>
          <w:rFonts w:ascii="GHEA Grapalat" w:hAnsi="GHEA Grapalat"/>
        </w:rPr>
      </w:pPr>
    </w:p>
    <w:p w:rsidR="00D711A0" w:rsidRPr="009044F1" w:rsidRDefault="00D711A0" w:rsidP="00EA176E">
      <w:pPr>
        <w:pStyle w:val="BodyText"/>
        <w:widowControl w:val="0"/>
        <w:spacing w:after="160"/>
        <w:ind w:right="-7" w:firstLine="567"/>
        <w:jc w:val="center"/>
        <w:rPr>
          <w:rFonts w:ascii="GHEA Grapalat" w:hAnsi="GHEA Grapalat"/>
        </w:rPr>
      </w:pPr>
    </w:p>
    <w:p w:rsidR="00D711A0" w:rsidRDefault="00D711A0" w:rsidP="00EA176E">
      <w:pPr>
        <w:rPr>
          <w:rFonts w:ascii="GHEA Grapalat" w:hAnsi="GHEA Grapalat"/>
        </w:rPr>
      </w:pPr>
      <w:r>
        <w:rPr>
          <w:rFonts w:ascii="GHEA Grapalat" w:hAnsi="GHEA Grapalat"/>
        </w:rPr>
        <w:br w:type="page"/>
      </w:r>
    </w:p>
    <w:p w:rsidR="00D711A0" w:rsidRPr="009044F1" w:rsidRDefault="00D711A0" w:rsidP="00EA176E">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711A0" w:rsidRPr="009044F1" w:rsidRDefault="00D711A0" w:rsidP="00EA176E">
      <w:pPr>
        <w:widowControl w:val="0"/>
        <w:spacing w:after="160"/>
        <w:ind w:firstLine="567"/>
        <w:jc w:val="center"/>
        <w:rPr>
          <w:rFonts w:ascii="GHEA Grapalat" w:hAnsi="GHEA Grapalat" w:cs="Sylfaen"/>
          <w:b/>
        </w:rPr>
      </w:pPr>
    </w:p>
    <w:p w:rsidR="00D711A0" w:rsidRPr="009044F1" w:rsidRDefault="00D711A0" w:rsidP="00EA176E">
      <w:pPr>
        <w:widowControl w:val="0"/>
        <w:spacing w:after="160"/>
        <w:jc w:val="center"/>
        <w:rPr>
          <w:rFonts w:ascii="GHEA Grapalat" w:hAnsi="GHEA Grapalat"/>
          <w:b/>
        </w:rPr>
      </w:pPr>
      <w:r w:rsidRPr="009044F1">
        <w:rPr>
          <w:rFonts w:ascii="GHEA Grapalat" w:hAnsi="GHEA Grapalat"/>
          <w:b/>
        </w:rPr>
        <w:t>СОДЕРЖАНИЕ</w:t>
      </w:r>
    </w:p>
    <w:p w:rsidR="00D711A0" w:rsidRPr="009044F1" w:rsidRDefault="00D711A0" w:rsidP="00EA176E">
      <w:pPr>
        <w:widowControl w:val="0"/>
        <w:spacing w:after="160"/>
        <w:jc w:val="center"/>
        <w:rPr>
          <w:rFonts w:ascii="GHEA Grapalat" w:hAnsi="GHEA Grapalat"/>
          <w:i/>
        </w:rPr>
      </w:pPr>
      <w:r w:rsidRPr="009044F1">
        <w:rPr>
          <w:rFonts w:ascii="GHEA Grapalat" w:hAnsi="GHEA Grapalat"/>
          <w:b/>
        </w:rPr>
        <w:t xml:space="preserve">ПРИГЛАШЕНИЯ НА </w:t>
      </w:r>
      <w:r w:rsidRPr="00D84422">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D711A0" w:rsidRPr="002106B9" w:rsidRDefault="00912199" w:rsidP="00EA176E">
      <w:pPr>
        <w:pStyle w:val="BodyText"/>
        <w:widowControl w:val="0"/>
        <w:spacing w:after="160" w:line="360" w:lineRule="auto"/>
        <w:ind w:right="-7"/>
        <w:jc w:val="center"/>
        <w:rPr>
          <w:rFonts w:ascii="GHEA Grapalat" w:hAnsi="GHEA Grapalat"/>
          <w:b/>
        </w:rPr>
      </w:pPr>
      <w:r w:rsidRPr="00986696">
        <w:rPr>
          <w:rFonts w:ascii="GHEA Grapalat" w:hAnsi="GHEA Grapalat"/>
          <w:i/>
        </w:rPr>
        <w:t>легкового электромобиля</w:t>
      </w:r>
      <w:r w:rsidRPr="00582113">
        <w:rPr>
          <w:rFonts w:ascii="GHEA Grapalat" w:hAnsi="GHEA Grapalat"/>
          <w:i/>
        </w:rPr>
        <w:t xml:space="preserve">  </w:t>
      </w:r>
      <w:r w:rsidR="00D711A0">
        <w:rPr>
          <w:rFonts w:ascii="GHEA Grapalat" w:hAnsi="GHEA Grapalat"/>
          <w:b/>
        </w:rPr>
        <w:t xml:space="preserve">ДЛЯ НУЖД </w:t>
      </w:r>
      <w:r w:rsidR="00D711A0" w:rsidRPr="002106B9">
        <w:rPr>
          <w:rFonts w:ascii="GHEA Grapalat" w:hAnsi="GHEA Grapalat"/>
          <w:b/>
        </w:rPr>
        <w:t>ЗАО “Ергорсвет”</w:t>
      </w:r>
    </w:p>
    <w:p w:rsidR="00D711A0" w:rsidRPr="009044F1" w:rsidRDefault="00D711A0" w:rsidP="00EA176E">
      <w:pPr>
        <w:widowControl w:val="0"/>
        <w:spacing w:after="160"/>
        <w:jc w:val="center"/>
        <w:rPr>
          <w:rFonts w:ascii="GHEA Grapalat" w:hAnsi="GHEA Grapalat" w:cs="Sylfaen"/>
          <w:b/>
        </w:rPr>
      </w:pPr>
    </w:p>
    <w:p w:rsidR="00D711A0" w:rsidRPr="009044F1" w:rsidRDefault="00D711A0" w:rsidP="00EA176E">
      <w:pPr>
        <w:widowControl w:val="0"/>
        <w:spacing w:after="160"/>
        <w:jc w:val="center"/>
        <w:rPr>
          <w:rFonts w:ascii="GHEA Grapalat" w:hAnsi="GHEA Grapalat" w:cs="Sylfaen"/>
          <w:b/>
        </w:rPr>
      </w:pPr>
    </w:p>
    <w:p w:rsidR="00D711A0" w:rsidRPr="008842CE" w:rsidRDefault="00D711A0" w:rsidP="00EA176E">
      <w:pPr>
        <w:widowControl w:val="0"/>
        <w:spacing w:after="160"/>
        <w:jc w:val="center"/>
        <w:rPr>
          <w:rFonts w:ascii="GHEA Grapalat" w:hAnsi="GHEA Grapalat"/>
          <w:b/>
        </w:rPr>
      </w:pPr>
      <w:r w:rsidRPr="009044F1">
        <w:rPr>
          <w:rFonts w:ascii="GHEA Grapalat" w:hAnsi="GHEA Grapalat"/>
          <w:b/>
        </w:rPr>
        <w:t>ЧАСТЬ I.</w:t>
      </w:r>
    </w:p>
    <w:p w:rsidR="00D711A0" w:rsidRPr="008842CE" w:rsidRDefault="00D711A0" w:rsidP="00EA176E">
      <w:pPr>
        <w:widowControl w:val="0"/>
        <w:spacing w:after="160"/>
        <w:jc w:val="center"/>
        <w:rPr>
          <w:rFonts w:ascii="GHEA Grapalat" w:hAnsi="GHEA Grapalat"/>
        </w:rPr>
      </w:pP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D711A0" w:rsidRPr="00543BAE"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D711A0" w:rsidRPr="009044F1" w:rsidRDefault="00D711A0" w:rsidP="00EA176E">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D711A0" w:rsidRPr="009044F1" w:rsidRDefault="00D711A0" w:rsidP="00EA176E">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D711A0" w:rsidRPr="008842CE" w:rsidRDefault="00D711A0" w:rsidP="00EA176E">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D711A0" w:rsidRPr="003A1EBB"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D711A0" w:rsidRPr="003A1EBB"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D711A0" w:rsidRPr="00543BAE"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D711A0" w:rsidRDefault="00D711A0" w:rsidP="00EA176E">
      <w:pPr>
        <w:widowControl w:val="0"/>
        <w:spacing w:after="160"/>
        <w:jc w:val="center"/>
        <w:rPr>
          <w:rFonts w:ascii="GHEA Grapalat" w:hAnsi="GHEA Grapalat"/>
          <w:b/>
        </w:rPr>
      </w:pPr>
    </w:p>
    <w:p w:rsidR="00C47A9B" w:rsidRDefault="00C47A9B" w:rsidP="00EA176E">
      <w:pPr>
        <w:widowControl w:val="0"/>
        <w:spacing w:after="160"/>
        <w:jc w:val="center"/>
        <w:rPr>
          <w:rFonts w:ascii="GHEA Grapalat" w:hAnsi="GHEA Grapalat"/>
          <w:b/>
        </w:rPr>
      </w:pPr>
    </w:p>
    <w:p w:rsidR="00C47A9B" w:rsidRDefault="00C47A9B" w:rsidP="00EA176E">
      <w:pPr>
        <w:widowControl w:val="0"/>
        <w:spacing w:after="160"/>
        <w:jc w:val="center"/>
        <w:rPr>
          <w:rFonts w:ascii="GHEA Grapalat" w:hAnsi="GHEA Grapalat"/>
          <w:b/>
        </w:rPr>
      </w:pPr>
    </w:p>
    <w:p w:rsidR="00C47A9B" w:rsidRDefault="00C47A9B" w:rsidP="00EA176E">
      <w:pPr>
        <w:widowControl w:val="0"/>
        <w:spacing w:after="160"/>
        <w:jc w:val="center"/>
        <w:rPr>
          <w:rFonts w:ascii="GHEA Grapalat" w:hAnsi="GHEA Grapalat"/>
          <w:b/>
        </w:rPr>
      </w:pPr>
    </w:p>
    <w:p w:rsidR="00E727F8" w:rsidRDefault="00E727F8" w:rsidP="00EA176E">
      <w:pPr>
        <w:widowControl w:val="0"/>
        <w:spacing w:after="160"/>
        <w:jc w:val="center"/>
        <w:rPr>
          <w:rFonts w:ascii="GHEA Grapalat" w:hAnsi="GHEA Grapalat"/>
          <w:b/>
        </w:rPr>
      </w:pPr>
    </w:p>
    <w:p w:rsidR="00E727F8" w:rsidRDefault="00E727F8" w:rsidP="00EA176E">
      <w:pPr>
        <w:widowControl w:val="0"/>
        <w:spacing w:after="160"/>
        <w:jc w:val="center"/>
        <w:rPr>
          <w:rFonts w:ascii="GHEA Grapalat" w:hAnsi="GHEA Grapalat"/>
          <w:b/>
        </w:rPr>
      </w:pPr>
    </w:p>
    <w:p w:rsidR="00E727F8" w:rsidRDefault="00E727F8" w:rsidP="00EA176E">
      <w:pPr>
        <w:widowControl w:val="0"/>
        <w:spacing w:after="160"/>
        <w:jc w:val="center"/>
        <w:rPr>
          <w:rFonts w:ascii="GHEA Grapalat" w:hAnsi="GHEA Grapalat"/>
          <w:b/>
        </w:rPr>
      </w:pPr>
    </w:p>
    <w:p w:rsidR="00D711A0" w:rsidRDefault="00D711A0" w:rsidP="00EA176E">
      <w:pPr>
        <w:widowControl w:val="0"/>
        <w:spacing w:after="160"/>
        <w:jc w:val="center"/>
        <w:rPr>
          <w:rFonts w:ascii="GHEA Grapalat" w:hAnsi="GHEA Grapalat"/>
          <w:b/>
        </w:rPr>
      </w:pPr>
    </w:p>
    <w:p w:rsidR="00D711A0" w:rsidRPr="00374F4A" w:rsidRDefault="00D711A0" w:rsidP="00EA176E">
      <w:pPr>
        <w:widowControl w:val="0"/>
        <w:spacing w:after="160"/>
        <w:jc w:val="center"/>
        <w:rPr>
          <w:rFonts w:ascii="GHEA Grapalat" w:hAnsi="GHEA Grapalat"/>
          <w:b/>
        </w:rPr>
      </w:pPr>
      <w:r>
        <w:rPr>
          <w:rFonts w:ascii="GHEA Grapalat" w:hAnsi="GHEA Grapalat"/>
          <w:b/>
        </w:rPr>
        <w:lastRenderedPageBreak/>
        <w:t xml:space="preserve">ЧАСТЬ II. </w:t>
      </w:r>
    </w:p>
    <w:p w:rsidR="00D711A0" w:rsidRPr="00374F4A" w:rsidRDefault="00D711A0" w:rsidP="00EA176E">
      <w:pPr>
        <w:widowControl w:val="0"/>
        <w:spacing w:after="160"/>
        <w:jc w:val="center"/>
        <w:rPr>
          <w:rFonts w:ascii="GHEA Grapalat" w:hAnsi="GHEA Grapalat"/>
          <w:b/>
        </w:rPr>
      </w:pPr>
    </w:p>
    <w:p w:rsidR="00D711A0" w:rsidRDefault="00D711A0" w:rsidP="00EA176E">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D84422">
        <w:rPr>
          <w:rFonts w:ascii="GHEA Grapalat" w:hAnsi="GHEA Grapalat"/>
          <w:b/>
        </w:rPr>
        <w:t>ЗАПРОС КОТИРОВОК</w:t>
      </w:r>
    </w:p>
    <w:p w:rsidR="00D711A0" w:rsidRPr="008842CE" w:rsidRDefault="00D711A0" w:rsidP="00EA176E">
      <w:pPr>
        <w:widowControl w:val="0"/>
        <w:spacing w:after="160"/>
        <w:jc w:val="center"/>
        <w:rPr>
          <w:rFonts w:ascii="GHEA Grapalat" w:hAnsi="GHEA Grapalat"/>
          <w:b/>
        </w:rPr>
      </w:pPr>
    </w:p>
    <w:p w:rsidR="00D711A0" w:rsidRPr="003A1EBB"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D711A0" w:rsidRPr="003A1EBB" w:rsidRDefault="00D711A0" w:rsidP="00EA176E">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D711A0" w:rsidRPr="00625529" w:rsidRDefault="00D711A0" w:rsidP="00EA176E">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D711A0" w:rsidRPr="006D2DF7" w:rsidRDefault="00D711A0" w:rsidP="00EA176E">
      <w:pPr>
        <w:widowControl w:val="0"/>
        <w:spacing w:after="160"/>
        <w:ind w:hanging="567"/>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предоставляется в дополнение к объявлению о</w:t>
      </w:r>
      <w:r w:rsidRPr="00E46DE8">
        <w:rPr>
          <w:rFonts w:ascii="GHEA Grapalat" w:hAnsi="GHEA Grapalat"/>
          <w:spacing w:val="-6"/>
        </w:rPr>
        <w:t xml:space="preserve"> </w:t>
      </w:r>
      <w:r w:rsidRPr="008D299A">
        <w:rPr>
          <w:rFonts w:ascii="GHEA Grapalat" w:hAnsi="GHEA Grapalat"/>
          <w:spacing w:val="-4"/>
        </w:rPr>
        <w:t>запросе котировок,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Pr>
          <w:rFonts w:ascii="GHEA Grapalat" w:hAnsi="GHEA Grapalat"/>
        </w:rPr>
        <w:t>ЕГС-GHAPDzB-</w:t>
      </w:r>
      <w:r w:rsidR="000D3A4C">
        <w:rPr>
          <w:rFonts w:ascii="GHEA Grapalat" w:hAnsi="GHEA Grapalat"/>
        </w:rPr>
        <w:t>24/</w:t>
      </w:r>
      <w:r w:rsidR="005E4EC6">
        <w:rPr>
          <w:rFonts w:ascii="GHEA Grapalat" w:hAnsi="GHEA Grapalat"/>
        </w:rPr>
        <w:t>1</w:t>
      </w:r>
      <w:r w:rsidR="00912199" w:rsidRPr="00FA1A96">
        <w:rPr>
          <w:rFonts w:ascii="GHEA Grapalat" w:hAnsi="GHEA Grapalat"/>
        </w:rPr>
        <w:t>6</w:t>
      </w:r>
      <w:r w:rsidRPr="008D299A">
        <w:rPr>
          <w:rFonts w:ascii="GHEA Grapalat" w:hAnsi="GHEA Grapalat"/>
          <w:spacing w:val="-4"/>
        </w:rPr>
        <w:t xml:space="preserve"> </w:t>
      </w:r>
      <w:r w:rsidRPr="00C90F08">
        <w:rPr>
          <w:rFonts w:ascii="GHEA Grapalat" w:hAnsi="GHEA Grapalat"/>
          <w:spacing w:val="-4"/>
        </w:rPr>
        <w:t xml:space="preserve"> </w:t>
      </w:r>
      <w:r w:rsidRPr="006D2DF7">
        <w:rPr>
          <w:rFonts w:ascii="GHEA Grapalat" w:hAnsi="GHEA Grapalat"/>
          <w:spacing w:val="-6"/>
        </w:rPr>
        <w:t>(далее — процедура).</w:t>
      </w:r>
    </w:p>
    <w:p w:rsidR="00D711A0" w:rsidRPr="000B2CFA" w:rsidRDefault="00D711A0" w:rsidP="00EA176E">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D711A0" w:rsidRPr="009044F1" w:rsidRDefault="00D711A0" w:rsidP="00EA176E">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D711A0" w:rsidRPr="009044F1" w:rsidRDefault="00D711A0" w:rsidP="00EA176E">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D711A0" w:rsidRPr="00E75F64" w:rsidRDefault="00D711A0" w:rsidP="00EA176E">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5E4EC6" w:rsidRDefault="00AD3907" w:rsidP="00EA176E">
      <w:pPr>
        <w:pStyle w:val="BodyTextIndent2"/>
        <w:widowControl w:val="0"/>
        <w:spacing w:after="160" w:line="240" w:lineRule="auto"/>
        <w:ind w:firstLine="567"/>
        <w:jc w:val="center"/>
        <w:rPr>
          <w:rFonts w:ascii="GHEA Grapalat" w:hAnsi="GHEA Grapalat"/>
          <w:lang w:val="af-ZA"/>
        </w:rPr>
      </w:pPr>
      <w:hyperlink r:id="rId9" w:history="1">
        <w:r w:rsidR="005E4EC6" w:rsidRPr="009A4E55">
          <w:rPr>
            <w:rStyle w:val="Hyperlink"/>
            <w:rFonts w:ascii="GHEA Grapalat" w:hAnsi="GHEA Grapalat"/>
            <w:lang w:val="hy-AM"/>
          </w:rPr>
          <w:t>narine</w:t>
        </w:r>
        <w:r w:rsidR="005E4EC6" w:rsidRPr="009A4E55">
          <w:rPr>
            <w:rStyle w:val="Hyperlink"/>
            <w:rFonts w:ascii="GHEA Grapalat" w:hAnsi="GHEA Grapalat"/>
            <w:lang w:val="af-ZA"/>
          </w:rPr>
          <w:t>.abrahamyan@yerevan.am</w:t>
        </w:r>
      </w:hyperlink>
      <w:r w:rsidR="005E4EC6" w:rsidRPr="000D0EF0">
        <w:rPr>
          <w:rFonts w:ascii="GHEA Grapalat" w:hAnsi="GHEA Grapalat"/>
          <w:lang w:val="af-ZA"/>
        </w:rPr>
        <w:t xml:space="preserve"> </w:t>
      </w: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5E4EC6" w:rsidRDefault="005E4EC6" w:rsidP="00EA176E">
      <w:pPr>
        <w:pStyle w:val="BodyTextIndent2"/>
        <w:widowControl w:val="0"/>
        <w:spacing w:after="160" w:line="240" w:lineRule="auto"/>
        <w:ind w:firstLine="567"/>
        <w:jc w:val="center"/>
        <w:rPr>
          <w:rFonts w:ascii="GHEA Grapalat" w:hAnsi="GHEA Grapalat"/>
          <w:lang w:val="af-ZA"/>
        </w:rPr>
      </w:pPr>
    </w:p>
    <w:p w:rsidR="00D711A0" w:rsidRPr="009044F1" w:rsidRDefault="00D711A0" w:rsidP="00EA176E">
      <w:pPr>
        <w:pStyle w:val="BodyTextIndent2"/>
        <w:widowControl w:val="0"/>
        <w:spacing w:after="160" w:line="240" w:lineRule="auto"/>
        <w:ind w:firstLine="567"/>
        <w:jc w:val="center"/>
        <w:rPr>
          <w:rFonts w:ascii="GHEA Grapalat" w:hAnsi="GHEA Grapalat"/>
        </w:rPr>
      </w:pPr>
      <w:r w:rsidRPr="00E2692D">
        <w:rPr>
          <w:rFonts w:ascii="GHEA Grapalat" w:hAnsi="GHEA Grapalat"/>
          <w:b/>
          <w:sz w:val="24"/>
          <w:szCs w:val="24"/>
        </w:rPr>
        <w:t>ЧАСТЬ I</w:t>
      </w:r>
    </w:p>
    <w:p w:rsidR="00D711A0" w:rsidRPr="009044F1" w:rsidRDefault="00D711A0" w:rsidP="00EA176E">
      <w:pPr>
        <w:pStyle w:val="Heading3"/>
        <w:keepNext w:val="0"/>
        <w:widowControl w:val="0"/>
        <w:spacing w:after="160" w:line="240" w:lineRule="auto"/>
        <w:rPr>
          <w:rFonts w:ascii="GHEA Grapalat" w:hAnsi="GHEA Grapalat"/>
          <w:sz w:val="24"/>
          <w:szCs w:val="24"/>
        </w:rPr>
      </w:pPr>
    </w:p>
    <w:p w:rsidR="00D711A0" w:rsidRPr="009044F1" w:rsidRDefault="00D711A0" w:rsidP="00EA176E">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D711A0" w:rsidRPr="009044F1" w:rsidRDefault="00D711A0" w:rsidP="00D711A0">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9A3C70">
        <w:rPr>
          <w:rFonts w:ascii="GHEA Grapalat" w:hAnsi="GHEA Grapalat"/>
          <w:b/>
          <w:i w:val="0"/>
          <w:sz w:val="24"/>
          <w:szCs w:val="24"/>
        </w:rPr>
        <w:t>"</w:t>
      </w:r>
      <w:r w:rsidR="00717BF8" w:rsidRPr="00986696">
        <w:rPr>
          <w:rFonts w:ascii="GHEA Grapalat" w:hAnsi="GHEA Grapalat"/>
          <w:i w:val="0"/>
          <w:sz w:val="24"/>
          <w:szCs w:val="24"/>
        </w:rPr>
        <w:t>Л</w:t>
      </w:r>
      <w:r w:rsidR="00912199" w:rsidRPr="00986696">
        <w:rPr>
          <w:rFonts w:ascii="GHEA Grapalat" w:hAnsi="GHEA Grapalat"/>
          <w:i w:val="0"/>
          <w:sz w:val="24"/>
          <w:szCs w:val="24"/>
        </w:rPr>
        <w:t>егкового электромобиля</w:t>
      </w:r>
      <w:r w:rsidRPr="009044F1">
        <w:rPr>
          <w:rFonts w:ascii="GHEA Grapalat" w:hAnsi="GHEA Grapalat"/>
          <w:i w:val="0"/>
          <w:sz w:val="24"/>
          <w:szCs w:val="24"/>
        </w:rPr>
        <w:t>"</w:t>
      </w:r>
      <w:r w:rsidR="00717BF8">
        <w:rPr>
          <w:rFonts w:ascii="GHEA Grapalat" w:hAnsi="GHEA Grapalat"/>
          <w:i w:val="0"/>
          <w:sz w:val="24"/>
          <w:szCs w:val="24"/>
        </w:rPr>
        <w:t xml:space="preserve"> (далее — также товар) для нужд</w:t>
      </w:r>
      <w:r w:rsidRPr="00E16843">
        <w:rPr>
          <w:rFonts w:ascii="GHEA Grapalat" w:hAnsi="GHEA Grapalat"/>
        </w:rPr>
        <w:t xml:space="preserve"> </w:t>
      </w:r>
      <w:r w:rsidRPr="00E16843">
        <w:rPr>
          <w:rFonts w:ascii="GHEA Grapalat" w:hAnsi="GHEA Grapalat"/>
          <w:i w:val="0"/>
          <w:sz w:val="24"/>
          <w:szCs w:val="24"/>
        </w:rPr>
        <w:t>ЗАО “Ергорсвет</w:t>
      </w:r>
      <w:r w:rsidRPr="000B2CFA">
        <w:rPr>
          <w:rFonts w:ascii="GHEA Grapalat" w:hAnsi="GHEA Grapalat"/>
        </w:rPr>
        <w:t xml:space="preserve"> </w:t>
      </w:r>
      <w:r w:rsidRPr="009044F1">
        <w:rPr>
          <w:rFonts w:ascii="GHEA Grapalat" w:hAnsi="GHEA Grapalat"/>
          <w:i w:val="0"/>
          <w:sz w:val="24"/>
          <w:szCs w:val="24"/>
        </w:rPr>
        <w:t>", которые сгруппированы в лоты "</w:t>
      </w:r>
      <w:r w:rsidR="00746773">
        <w:rPr>
          <w:rFonts w:ascii="GHEA Grapalat" w:hAnsi="GHEA Grapalat"/>
          <w:i w:val="0"/>
          <w:sz w:val="24"/>
          <w:szCs w:val="24"/>
        </w:rPr>
        <w:t xml:space="preserve"> </w:t>
      </w:r>
      <w:r w:rsidR="005A30AF">
        <w:rPr>
          <w:rFonts w:ascii="GHEA Grapalat" w:hAnsi="GHEA Grapalat"/>
          <w:i w:val="0"/>
          <w:sz w:val="24"/>
          <w:szCs w:val="24"/>
          <w:lang w:val="hy-AM"/>
        </w:rPr>
        <w:t>1</w:t>
      </w:r>
      <w:r w:rsidRPr="00FD14D7">
        <w:rPr>
          <w:rFonts w:ascii="GHEA Grapalat" w:hAnsi="GHEA Grapalat"/>
          <w:i w:val="0"/>
          <w:sz w:val="24"/>
          <w:szCs w:val="24"/>
        </w:rPr>
        <w:t xml:space="preserve">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536"/>
        <w:gridCol w:w="5168"/>
      </w:tblGrid>
      <w:tr w:rsidR="00922B0C" w:rsidRPr="00B16478" w:rsidTr="00885259">
        <w:trPr>
          <w:jc w:val="center"/>
        </w:trPr>
        <w:tc>
          <w:tcPr>
            <w:tcW w:w="4066" w:type="dxa"/>
            <w:gridSpan w:val="2"/>
            <w:vAlign w:val="center"/>
          </w:tcPr>
          <w:p w:rsidR="00922B0C" w:rsidRPr="00B16478" w:rsidRDefault="00922B0C" w:rsidP="00885259">
            <w:pPr>
              <w:pStyle w:val="BodyTextIndent2"/>
              <w:widowControl w:val="0"/>
              <w:spacing w:after="120" w:line="240" w:lineRule="auto"/>
              <w:ind w:firstLine="0"/>
              <w:jc w:val="center"/>
              <w:rPr>
                <w:rFonts w:ascii="GHEA Grapalat" w:hAnsi="GHEA Grapalat"/>
                <w:b/>
                <w:i/>
                <w:sz w:val="24"/>
                <w:szCs w:val="24"/>
              </w:rPr>
            </w:pPr>
            <w:r w:rsidRPr="00B16478">
              <w:rPr>
                <w:rFonts w:ascii="GHEA Grapalat" w:hAnsi="GHEA Grapalat"/>
                <w:b/>
                <w:i/>
                <w:sz w:val="24"/>
                <w:szCs w:val="24"/>
              </w:rPr>
              <w:t>Лотов</w:t>
            </w:r>
          </w:p>
        </w:tc>
        <w:tc>
          <w:tcPr>
            <w:tcW w:w="5168" w:type="dxa"/>
            <w:vMerge w:val="restart"/>
            <w:vAlign w:val="center"/>
          </w:tcPr>
          <w:p w:rsidR="00922B0C" w:rsidRPr="00B16478" w:rsidRDefault="00922B0C" w:rsidP="00885259">
            <w:pPr>
              <w:pStyle w:val="BodyTextIndent2"/>
              <w:widowControl w:val="0"/>
              <w:spacing w:after="120" w:line="240" w:lineRule="auto"/>
              <w:ind w:firstLine="0"/>
              <w:jc w:val="center"/>
              <w:rPr>
                <w:rFonts w:ascii="GHEA Grapalat" w:hAnsi="GHEA Grapalat"/>
                <w:b/>
                <w:i/>
                <w:sz w:val="24"/>
                <w:szCs w:val="24"/>
              </w:rPr>
            </w:pPr>
            <w:r w:rsidRPr="00B16478">
              <w:rPr>
                <w:rFonts w:ascii="GHEA Grapalat" w:hAnsi="GHEA Grapalat"/>
                <w:b/>
                <w:i/>
                <w:sz w:val="24"/>
                <w:szCs w:val="24"/>
              </w:rPr>
              <w:t>Наименование лота</w:t>
            </w:r>
          </w:p>
        </w:tc>
      </w:tr>
      <w:tr w:rsidR="00922B0C" w:rsidRPr="00B16478" w:rsidTr="00885259">
        <w:trPr>
          <w:jc w:val="center"/>
        </w:trPr>
        <w:tc>
          <w:tcPr>
            <w:tcW w:w="1530" w:type="dxa"/>
            <w:vAlign w:val="center"/>
          </w:tcPr>
          <w:p w:rsidR="00922B0C" w:rsidRPr="00B16478" w:rsidRDefault="00922B0C" w:rsidP="00885259">
            <w:pPr>
              <w:pStyle w:val="BodyTextIndent2"/>
              <w:widowControl w:val="0"/>
              <w:spacing w:line="240" w:lineRule="auto"/>
              <w:ind w:firstLine="0"/>
              <w:jc w:val="center"/>
              <w:rPr>
                <w:rFonts w:ascii="GHEA Grapalat" w:hAnsi="GHEA Grapalat"/>
                <w:sz w:val="24"/>
                <w:szCs w:val="24"/>
              </w:rPr>
            </w:pPr>
            <w:r w:rsidRPr="00B16478">
              <w:rPr>
                <w:rFonts w:ascii="GHEA Grapalat" w:hAnsi="GHEA Grapalat"/>
                <w:b/>
                <w:i/>
                <w:sz w:val="24"/>
                <w:szCs w:val="24"/>
              </w:rPr>
              <w:t>Номера</w:t>
            </w:r>
          </w:p>
        </w:tc>
        <w:tc>
          <w:tcPr>
            <w:tcW w:w="2536" w:type="dxa"/>
            <w:vAlign w:val="center"/>
          </w:tcPr>
          <w:p w:rsidR="00922B0C" w:rsidRPr="00B16478" w:rsidRDefault="00922B0C" w:rsidP="00885259">
            <w:pPr>
              <w:pStyle w:val="BodyTextIndent2"/>
              <w:widowControl w:val="0"/>
              <w:spacing w:line="240" w:lineRule="auto"/>
              <w:ind w:firstLine="0"/>
              <w:jc w:val="center"/>
              <w:rPr>
                <w:rFonts w:ascii="GHEA Grapalat" w:hAnsi="GHEA Grapalat"/>
                <w:b/>
                <w:i/>
                <w:sz w:val="24"/>
                <w:szCs w:val="24"/>
                <w:lang w:val="en-US"/>
              </w:rPr>
            </w:pPr>
            <w:r w:rsidRPr="00B16478">
              <w:rPr>
                <w:rFonts w:ascii="GHEA Grapalat" w:hAnsi="GHEA Grapalat"/>
                <w:b/>
                <w:i/>
                <w:sz w:val="24"/>
                <w:szCs w:val="24"/>
              </w:rPr>
              <w:t>Цена закупки</w:t>
            </w:r>
          </w:p>
          <w:p w:rsidR="00922B0C" w:rsidRPr="00B16478" w:rsidRDefault="00922B0C" w:rsidP="00885259">
            <w:pPr>
              <w:widowControl w:val="0"/>
              <w:jc w:val="center"/>
              <w:rPr>
                <w:rFonts w:ascii="GHEA Grapalat" w:hAnsi="GHEA Grapalat"/>
                <w:lang w:val="en-US"/>
              </w:rPr>
            </w:pPr>
            <w:r w:rsidRPr="00B16478">
              <w:rPr>
                <w:rFonts w:ascii="GHEA Grapalat" w:hAnsi="GHEA Grapalat"/>
              </w:rPr>
              <w:t>драмов РА</w:t>
            </w:r>
            <w:r w:rsidRPr="00B16478">
              <w:rPr>
                <w:rFonts w:ascii="GHEA Grapalat" w:hAnsi="GHEA Grapalat"/>
                <w:lang w:val="en-US"/>
              </w:rPr>
              <w:t xml:space="preserve"> </w:t>
            </w:r>
          </w:p>
        </w:tc>
        <w:tc>
          <w:tcPr>
            <w:tcW w:w="5168" w:type="dxa"/>
            <w:vMerge/>
            <w:vAlign w:val="center"/>
          </w:tcPr>
          <w:p w:rsidR="00922B0C" w:rsidRPr="00B16478" w:rsidRDefault="00922B0C" w:rsidP="00885259">
            <w:pPr>
              <w:pStyle w:val="BodyTextIndent2"/>
              <w:widowControl w:val="0"/>
              <w:spacing w:after="120" w:line="240" w:lineRule="auto"/>
              <w:ind w:firstLine="0"/>
              <w:rPr>
                <w:rFonts w:ascii="GHEA Grapalat" w:hAnsi="GHEA Grapalat"/>
                <w:b/>
                <w:i/>
                <w:sz w:val="24"/>
                <w:szCs w:val="24"/>
              </w:rPr>
            </w:pPr>
          </w:p>
        </w:tc>
      </w:tr>
      <w:tr w:rsidR="00E26AF9" w:rsidRPr="00B16478" w:rsidTr="00885259">
        <w:trPr>
          <w:trHeight w:val="476"/>
          <w:jc w:val="center"/>
        </w:trPr>
        <w:tc>
          <w:tcPr>
            <w:tcW w:w="1530" w:type="dxa"/>
            <w:vAlign w:val="center"/>
          </w:tcPr>
          <w:p w:rsidR="00E26AF9" w:rsidRPr="00B16478" w:rsidRDefault="00E26AF9" w:rsidP="00E26AF9">
            <w:pPr>
              <w:jc w:val="center"/>
              <w:rPr>
                <w:rFonts w:ascii="Arial" w:hAnsi="Arial" w:cs="Arial"/>
              </w:rPr>
            </w:pPr>
            <w:r>
              <w:rPr>
                <w:rFonts w:ascii="Arial" w:hAnsi="Arial" w:cs="Arial"/>
              </w:rPr>
              <w:t>1</w:t>
            </w:r>
            <w:r w:rsidRPr="00B16478">
              <w:rPr>
                <w:rFonts w:ascii="Arial" w:hAnsi="Arial" w:cs="Arial"/>
              </w:rPr>
              <w:t xml:space="preserve"> </w:t>
            </w:r>
          </w:p>
        </w:tc>
        <w:tc>
          <w:tcPr>
            <w:tcW w:w="2536" w:type="dxa"/>
            <w:vAlign w:val="center"/>
          </w:tcPr>
          <w:p w:rsidR="00E26AF9" w:rsidRPr="00912199" w:rsidRDefault="00912199" w:rsidP="005A30AF">
            <w:pPr>
              <w:jc w:val="center"/>
              <w:rPr>
                <w:rFonts w:ascii="Arial LatArm" w:hAnsi="Arial LatArm" w:cs="Arial"/>
                <w:lang w:val="en-US"/>
              </w:rPr>
            </w:pPr>
            <w:r>
              <w:rPr>
                <w:rFonts w:ascii="Arial" w:hAnsi="Arial" w:cs="Arial"/>
                <w:lang w:val="en-US"/>
              </w:rPr>
              <w:t>12400000</w:t>
            </w:r>
          </w:p>
        </w:tc>
        <w:tc>
          <w:tcPr>
            <w:tcW w:w="5168" w:type="dxa"/>
            <w:vAlign w:val="center"/>
          </w:tcPr>
          <w:p w:rsidR="00E26AF9" w:rsidRDefault="00020CDA" w:rsidP="00020CDA">
            <w:pPr>
              <w:rPr>
                <w:rFonts w:ascii="Arial LatRus" w:hAnsi="Arial LatRus" w:cs="Calibri"/>
              </w:rPr>
            </w:pPr>
            <w:r>
              <w:rPr>
                <w:rFonts w:ascii="GHEA Grapalat" w:hAnsi="GHEA Grapalat"/>
                <w:lang w:val="en-US"/>
              </w:rPr>
              <w:t>Л</w:t>
            </w:r>
            <w:r w:rsidRPr="00986696">
              <w:rPr>
                <w:rFonts w:ascii="GHEA Grapalat" w:hAnsi="GHEA Grapalat"/>
              </w:rPr>
              <w:t>егково</w:t>
            </w:r>
            <w:r>
              <w:rPr>
                <w:rFonts w:ascii="GHEA Grapalat" w:hAnsi="GHEA Grapalat"/>
                <w:lang w:val="en-US"/>
              </w:rPr>
              <w:t>й</w:t>
            </w:r>
            <w:r w:rsidRPr="00986696">
              <w:rPr>
                <w:rFonts w:ascii="GHEA Grapalat" w:hAnsi="GHEA Grapalat"/>
              </w:rPr>
              <w:t xml:space="preserve"> электромобил</w:t>
            </w:r>
            <w:r>
              <w:rPr>
                <w:rFonts w:ascii="GHEA Grapalat" w:hAnsi="GHEA Grapalat"/>
                <w:lang w:val="en-US"/>
              </w:rPr>
              <w:t>ь</w:t>
            </w:r>
            <w:r w:rsidRPr="00582113">
              <w:rPr>
                <w:rFonts w:ascii="GHEA Grapalat" w:hAnsi="GHEA Grapalat"/>
              </w:rPr>
              <w:t xml:space="preserve">  </w:t>
            </w:r>
          </w:p>
        </w:tc>
      </w:tr>
    </w:tbl>
    <w:p w:rsidR="00096865" w:rsidRDefault="00096865" w:rsidP="00B46D58">
      <w:pPr>
        <w:widowControl w:val="0"/>
        <w:spacing w:after="160"/>
        <w:ind w:firstLine="567"/>
        <w:jc w:val="center"/>
        <w:rPr>
          <w:rFonts w:ascii="GHEA Grapalat" w:hAnsi="GHEA Grapalat" w:cs="Sylfaen"/>
          <w:i/>
        </w:rPr>
      </w:pPr>
    </w:p>
    <w:p w:rsidR="00C47A9B" w:rsidRPr="00AF4F8A" w:rsidRDefault="00C47A9B" w:rsidP="00C47A9B">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FD14D7">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C47A9B" w:rsidRPr="009044F1" w:rsidRDefault="00C47A9B" w:rsidP="00C47A9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C47A9B" w:rsidRPr="00AA5BD2" w:rsidRDefault="00C47A9B" w:rsidP="00C47A9B">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C47A9B" w:rsidRDefault="00C47A9B"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w:t>
      </w:r>
      <w:bookmarkStart w:id="0" w:name="_GoBack"/>
      <w:bookmarkEnd w:id="0"/>
      <w:r w:rsidR="002B32D6" w:rsidRPr="009044F1">
        <w:rPr>
          <w:rFonts w:ascii="GHEA Grapalat" w:hAnsi="GHEA Grapalat"/>
          <w:b/>
        </w:rPr>
        <w:t xml:space="preserve">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w:t>
      </w:r>
      <w:r w:rsidRPr="009044F1">
        <w:rPr>
          <w:rFonts w:ascii="GHEA Grapalat" w:hAnsi="GHEA Grapalat"/>
          <w:sz w:val="24"/>
          <w:szCs w:val="24"/>
        </w:rPr>
        <w:lastRenderedPageBreak/>
        <w:t>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w:t>
      </w:r>
      <w:r w:rsidRPr="009044F1">
        <w:rPr>
          <w:rFonts w:ascii="GHEA Grapalat" w:hAnsi="GHEA Grapalat"/>
        </w:rPr>
        <w:lastRenderedPageBreak/>
        <w:t xml:space="preserve">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FF1FA5" w:rsidRPr="009044F1" w:rsidRDefault="00FF1FA5" w:rsidP="00FF1FA5">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FF1FA5" w:rsidRPr="009044F1" w:rsidRDefault="00FF1FA5" w:rsidP="00FF1FA5">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FF1FA5" w:rsidRPr="009044F1" w:rsidRDefault="00FF1FA5" w:rsidP="00FF1FA5">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FF1FA5" w:rsidRPr="005114D0" w:rsidRDefault="00FF1FA5" w:rsidP="00FF1FA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2E3778">
        <w:rPr>
          <w:rFonts w:ascii="GHEA Grapalat" w:hAnsi="GHEA Grapalat"/>
          <w:sz w:val="24"/>
          <w:szCs w:val="24"/>
        </w:rPr>
        <w:t>запрос котировок</w:t>
      </w:r>
      <w:r w:rsidRPr="009044F1">
        <w:rPr>
          <w:rFonts w:ascii="GHEA Grapalat" w:hAnsi="GHEA Grapalat"/>
          <w:sz w:val="24"/>
          <w:szCs w:val="24"/>
        </w:rPr>
        <w:t>.</w:t>
      </w:r>
    </w:p>
    <w:p w:rsidR="00FF1FA5" w:rsidRPr="00956B41" w:rsidRDefault="00FF1FA5" w:rsidP="00FF1FA5">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Заявки на процедуру необходимо представить в комиссию по адресу  РА г.</w:t>
      </w:r>
      <w:r w:rsidR="00573023">
        <w:rPr>
          <w:rFonts w:ascii="GHEA Grapalat" w:hAnsi="GHEA Grapalat"/>
          <w:b/>
          <w:sz w:val="24"/>
          <w:szCs w:val="24"/>
        </w:rPr>
        <w:t xml:space="preserve"> </w:t>
      </w:r>
      <w:r w:rsidRPr="002C7467">
        <w:rPr>
          <w:rFonts w:ascii="GHEA Grapalat" w:hAnsi="GHEA Grapalat"/>
          <w:b/>
          <w:sz w:val="24"/>
          <w:szCs w:val="24"/>
        </w:rPr>
        <w:t>Ереван, ул. Бузанда 1/4, не позднее, чем 1</w:t>
      </w:r>
      <w:r w:rsidR="00912199" w:rsidRPr="00FA1A96">
        <w:rPr>
          <w:rFonts w:ascii="GHEA Grapalat" w:hAnsi="GHEA Grapalat"/>
          <w:b/>
          <w:sz w:val="24"/>
          <w:szCs w:val="24"/>
        </w:rPr>
        <w:t>2</w:t>
      </w:r>
      <w:r w:rsidRPr="002C7467">
        <w:rPr>
          <w:rFonts w:ascii="GHEA Grapalat" w:hAnsi="GHEA Grapalat"/>
          <w:b/>
          <w:sz w:val="24"/>
          <w:szCs w:val="24"/>
        </w:rPr>
        <w:t xml:space="preserve">:00  часов </w:t>
      </w:r>
      <w:r w:rsidRPr="00661596">
        <w:rPr>
          <w:rFonts w:ascii="GHEA Grapalat" w:hAnsi="GHEA Grapalat"/>
          <w:b/>
          <w:sz w:val="24"/>
          <w:szCs w:val="24"/>
        </w:rPr>
        <w:t>7</w:t>
      </w:r>
      <w:r w:rsidRPr="002C7467">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FF1FA5" w:rsidRDefault="00FF1FA5" w:rsidP="00FF1FA5">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w:t>
      </w:r>
      <w:r>
        <w:rPr>
          <w:rFonts w:ascii="GHEA Grapalat" w:hAnsi="GHEA Grapalat"/>
          <w:sz w:val="24"/>
          <w:szCs w:val="24"/>
        </w:rPr>
        <w:lastRenderedPageBreak/>
        <w:t>секретарь комиссии</w:t>
      </w:r>
      <w:r w:rsidRPr="00661596">
        <w:rPr>
          <w:rFonts w:ascii="GHEA Grapalat" w:hAnsi="GHEA Grapalat"/>
          <w:sz w:val="24"/>
          <w:szCs w:val="24"/>
        </w:rPr>
        <w:t xml:space="preserve"> </w:t>
      </w:r>
      <w:r w:rsidR="00A83834">
        <w:rPr>
          <w:rFonts w:ascii="GHEA Grapalat" w:hAnsi="GHEA Grapalat"/>
          <w:sz w:val="24"/>
          <w:szCs w:val="24"/>
        </w:rPr>
        <w:t>Нарине Абраамян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д</w:t>
      </w:r>
      <w:r w:rsidRPr="00FD14D7">
        <w:rPr>
          <w:rFonts w:ascii="GHEA Grapalat" w:hAnsi="GHEA Grapalat"/>
          <w:b/>
          <w:sz w:val="24"/>
          <w:szCs w:val="24"/>
        </w:rPr>
        <w:t xml:space="preserve">) </w:t>
      </w:r>
      <w:r w:rsidR="00B5181E" w:rsidRPr="00FD14D7">
        <w:rPr>
          <w:rFonts w:ascii="GHEA Grapalat" w:hAnsi="GHEA Grapalat"/>
          <w:b/>
          <w:sz w:val="24"/>
          <w:szCs w:val="24"/>
        </w:rPr>
        <w:t>д</w:t>
      </w:r>
      <w:r w:rsidR="00695E8D" w:rsidRPr="00FD14D7">
        <w:rPr>
          <w:rFonts w:ascii="GHEA Grapalat" w:hAnsi="GHEA Grapalat"/>
          <w:b/>
          <w:sz w:val="24"/>
          <w:szCs w:val="24"/>
        </w:rPr>
        <w:t>екларацию</w:t>
      </w:r>
      <w:r w:rsidR="006A7E82" w:rsidRPr="00FD14D7">
        <w:rPr>
          <w:rFonts w:ascii="GHEA Grapalat" w:hAnsi="GHEA Grapalat"/>
          <w:b/>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D14D7">
        <w:rPr>
          <w:rFonts w:ascii="GHEA Grapalat" w:hAnsi="GHEA Grapalat"/>
          <w:b/>
          <w:sz w:val="24"/>
          <w:szCs w:val="24"/>
        </w:rPr>
        <w:t xml:space="preserve">При этом, если участник объявляется отобранным участником, то предусмотренная настоящим абзацем </w:t>
      </w:r>
      <w:r w:rsidR="006A7E82" w:rsidRPr="00FD14D7">
        <w:rPr>
          <w:rFonts w:ascii="GHEA Grapalat" w:hAnsi="GHEA Grapalat"/>
          <w:b/>
          <w:sz w:val="24"/>
          <w:szCs w:val="24"/>
        </w:rPr>
        <w:t>деклация</w:t>
      </w:r>
      <w:r w:rsidRPr="00FD14D7">
        <w:rPr>
          <w:rFonts w:ascii="GHEA Grapalat" w:hAnsi="GHEA Grapalat"/>
          <w:b/>
          <w:sz w:val="24"/>
          <w:szCs w:val="24"/>
        </w:rPr>
        <w:t>, после вскрытия заявок публик</w:t>
      </w:r>
      <w:r w:rsidR="006A7E82" w:rsidRPr="00FD14D7">
        <w:rPr>
          <w:rFonts w:ascii="GHEA Grapalat" w:hAnsi="GHEA Grapalat"/>
          <w:b/>
          <w:sz w:val="24"/>
          <w:szCs w:val="24"/>
        </w:rPr>
        <w:t>у</w:t>
      </w:r>
      <w:r w:rsidRPr="00FD14D7">
        <w:rPr>
          <w:rFonts w:ascii="GHEA Grapalat" w:hAnsi="GHEA Grapalat"/>
          <w:b/>
          <w:sz w:val="24"/>
          <w:szCs w:val="24"/>
        </w:rPr>
        <w:t>ется в бюллетене вместе с объявлением о решении заключить догово</w:t>
      </w:r>
      <w:r>
        <w:rPr>
          <w:rFonts w:ascii="GHEA Grapalat" w:hAnsi="GHEA Grapalat"/>
          <w:sz w:val="24"/>
          <w:szCs w:val="24"/>
        </w:rPr>
        <w:t>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FD14D7">
        <w:rPr>
          <w:rFonts w:ascii="GHEA Grapalat" w:hAnsi="GHEA Grapalat"/>
          <w:b/>
          <w:sz w:val="24"/>
          <w:szCs w:val="24"/>
        </w:rPr>
        <w:t>технические характеристики</w:t>
      </w:r>
      <w:r w:rsidR="00932115" w:rsidRPr="00FD14D7">
        <w:rPr>
          <w:rFonts w:ascii="GHEA Grapalat" w:hAnsi="GHEA Grapalat" w:cs="Sylfaen"/>
          <w:b/>
          <w:sz w:val="24"/>
          <w:szCs w:val="24"/>
        </w:rPr>
        <w:t xml:space="preserve"> предлагаемого им товара</w:t>
      </w:r>
      <w:r w:rsidR="005F25EF" w:rsidRPr="00FD14D7">
        <w:rPr>
          <w:rFonts w:ascii="GHEA Grapalat" w:hAnsi="GHEA Grapalat"/>
          <w:b/>
          <w:sz w:val="24"/>
          <w:szCs w:val="24"/>
        </w:rPr>
        <w:t xml:space="preserve">, а также товарный знак, </w:t>
      </w:r>
      <w:r w:rsidR="00932115" w:rsidRPr="00FD14D7">
        <w:rPr>
          <w:rFonts w:ascii="GHEA Grapalat" w:hAnsi="GHEA Grapalat" w:cs="Sylfaen"/>
          <w:b/>
          <w:sz w:val="24"/>
          <w:szCs w:val="24"/>
        </w:rPr>
        <w:t xml:space="preserve">фирменное наименование, </w:t>
      </w:r>
      <w:r w:rsidR="005F6602" w:rsidRPr="00FD14D7">
        <w:rPr>
          <w:rFonts w:ascii="GHEA Grapalat" w:hAnsi="GHEA Grapalat" w:cs="Sylfaen"/>
          <w:b/>
          <w:sz w:val="24"/>
          <w:szCs w:val="24"/>
        </w:rPr>
        <w:t xml:space="preserve">модель </w:t>
      </w:r>
      <w:r w:rsidR="00932115" w:rsidRPr="00FD14D7">
        <w:rPr>
          <w:rFonts w:ascii="GHEA Grapalat" w:hAnsi="GHEA Grapalat" w:cs="Sylfaen"/>
          <w:b/>
          <w:sz w:val="24"/>
          <w:szCs w:val="24"/>
        </w:rPr>
        <w:t>и</w:t>
      </w:r>
      <w:r w:rsidR="00932115" w:rsidRPr="00FD14D7">
        <w:rPr>
          <w:rFonts w:ascii="GHEA Grapalat" w:hAnsi="GHEA Grapalat"/>
          <w:b/>
          <w:sz w:val="24"/>
          <w:szCs w:val="24"/>
        </w:rPr>
        <w:t xml:space="preserve"> </w:t>
      </w:r>
      <w:r w:rsidR="005F25EF" w:rsidRPr="00FD14D7">
        <w:rPr>
          <w:rFonts w:ascii="GHEA Grapalat" w:hAnsi="GHEA Grapalat"/>
          <w:b/>
          <w:sz w:val="24"/>
          <w:szCs w:val="24"/>
        </w:rPr>
        <w:t>наименование производителя, (далее — полное описание товара</w:t>
      </w:r>
      <w:r w:rsidR="005F25EF" w:rsidRPr="00FD14D7">
        <w:rPr>
          <w:rFonts w:ascii="GHEA Grapalat" w:hAnsi="GHEA Grapalat"/>
          <w:b/>
        </w:rPr>
        <w:t>)</w:t>
      </w:r>
      <w:r w:rsidR="00B82520" w:rsidRPr="00FD14D7">
        <w:rPr>
          <w:rFonts w:ascii="GHEA Grapalat" w:hAnsi="GHEA Grapalat"/>
          <w:b/>
        </w:rPr>
        <w:t xml:space="preserve">. </w:t>
      </w:r>
      <w:r w:rsidR="00B82520" w:rsidRPr="00FD14D7">
        <w:rPr>
          <w:rFonts w:ascii="GHEA Grapalat" w:hAnsi="GHEA Grapalat"/>
          <w:b/>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FD14D7">
        <w:rPr>
          <w:rFonts w:ascii="GHEA Grapalat" w:hAnsi="GHEA Grapalat"/>
          <w:b/>
          <w:sz w:val="24"/>
          <w:szCs w:val="24"/>
        </w:rPr>
        <w:t xml:space="preserve">модель </w:t>
      </w:r>
      <w:r w:rsidR="005F6602" w:rsidRPr="00FD14D7">
        <w:rPr>
          <w:rFonts w:ascii="GHEA Grapalat" w:hAnsi="GHEA Grapalat"/>
          <w:b/>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3"/>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lastRenderedPageBreak/>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w:t>
      </w:r>
      <w:r w:rsidRPr="00B9778A">
        <w:rPr>
          <w:rFonts w:ascii="GHEA Grapalat" w:hAnsi="GHEA Grapalat"/>
          <w:sz w:val="24"/>
          <w:szCs w:val="24"/>
        </w:rPr>
        <w:lastRenderedPageBreak/>
        <w:t>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66B8B" w:rsidRDefault="00FD2748" w:rsidP="00B66B8B">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B66B8B" w:rsidRPr="009044F1">
        <w:rPr>
          <w:rFonts w:ascii="GHEA Grapalat" w:hAnsi="GHEA Grapalat"/>
          <w:sz w:val="24"/>
          <w:szCs w:val="24"/>
        </w:rPr>
        <w:t>Вскрытие заявок произойдет на "</w:t>
      </w:r>
      <w:r w:rsidR="00B66B8B" w:rsidRPr="00016450">
        <w:rPr>
          <w:rFonts w:ascii="GHEA Grapalat" w:hAnsi="GHEA Grapalat"/>
        </w:rPr>
        <w:t>"</w:t>
      </w:r>
      <w:r w:rsidR="00B66B8B" w:rsidRPr="00661596">
        <w:rPr>
          <w:rFonts w:ascii="GHEA Grapalat" w:hAnsi="GHEA Grapalat"/>
        </w:rPr>
        <w:t>7</w:t>
      </w:r>
      <w:r w:rsidR="00B66B8B">
        <w:rPr>
          <w:rFonts w:ascii="GHEA Grapalat" w:hAnsi="GHEA Grapalat"/>
          <w:sz w:val="24"/>
          <w:szCs w:val="24"/>
        </w:rPr>
        <w:t>"-</w:t>
      </w:r>
      <w:r w:rsidR="00B66B8B" w:rsidRPr="009044F1">
        <w:rPr>
          <w:rFonts w:ascii="GHEA Grapalat" w:hAnsi="GHEA Grapalat"/>
          <w:sz w:val="24"/>
          <w:szCs w:val="24"/>
        </w:rPr>
        <w:t>й день в "</w:t>
      </w:r>
      <w:r w:rsidR="00B66B8B" w:rsidRPr="00016450">
        <w:rPr>
          <w:rFonts w:ascii="GHEA Grapalat" w:hAnsi="GHEA Grapalat"/>
        </w:rPr>
        <w:t>"</w:t>
      </w:r>
      <w:r w:rsidR="00912199" w:rsidRPr="00FA1A96">
        <w:rPr>
          <w:rFonts w:ascii="GHEA Grapalat" w:hAnsi="GHEA Grapalat"/>
        </w:rPr>
        <w:t>12</w:t>
      </w:r>
      <w:r w:rsidR="00B66B8B" w:rsidRPr="00EB1B19">
        <w:rPr>
          <w:rFonts w:ascii="GHEA Grapalat" w:hAnsi="GHEA Grapalat"/>
        </w:rPr>
        <w:t>:</w:t>
      </w:r>
      <w:r w:rsidR="00B66B8B" w:rsidRPr="00C90F08">
        <w:rPr>
          <w:rFonts w:ascii="GHEA Grapalat" w:hAnsi="GHEA Grapalat"/>
        </w:rPr>
        <w:t>0</w:t>
      </w:r>
      <w:r w:rsidR="00B66B8B" w:rsidRPr="00EB1B19">
        <w:rPr>
          <w:rFonts w:ascii="GHEA Grapalat" w:hAnsi="GHEA Grapalat"/>
        </w:rPr>
        <w:t>0</w:t>
      </w:r>
      <w:r w:rsidR="00B66B8B" w:rsidRPr="00016450">
        <w:rPr>
          <w:rFonts w:ascii="GHEA Grapalat" w:hAnsi="GHEA Grapalat"/>
        </w:rPr>
        <w:t xml:space="preserve">" </w:t>
      </w:r>
      <w:r w:rsidR="00B66B8B" w:rsidRPr="009044F1">
        <w:rPr>
          <w:rFonts w:ascii="GHEA Grapalat" w:hAnsi="GHEA Grapalat"/>
          <w:sz w:val="24"/>
          <w:szCs w:val="24"/>
        </w:rPr>
        <w:t xml:space="preserve">" со дня опубликования в </w:t>
      </w:r>
      <w:r w:rsidR="00B66B8B">
        <w:rPr>
          <w:rFonts w:ascii="GHEA Grapalat" w:hAnsi="GHEA Grapalat"/>
          <w:sz w:val="24"/>
          <w:szCs w:val="24"/>
        </w:rPr>
        <w:t>бюллетене</w:t>
      </w:r>
      <w:r w:rsidR="00B66B8B" w:rsidRPr="009044F1">
        <w:rPr>
          <w:rFonts w:ascii="GHEA Grapalat" w:hAnsi="GHEA Grapalat"/>
          <w:sz w:val="24"/>
          <w:szCs w:val="24"/>
        </w:rPr>
        <w:t xml:space="preserve"> объявления и приглашения на настоящую процедуру. </w:t>
      </w:r>
    </w:p>
    <w:p w:rsidR="00B66B8B" w:rsidRPr="00FD14D7" w:rsidRDefault="00B66B8B" w:rsidP="00B66B8B">
      <w:pPr>
        <w:pStyle w:val="BodyTextIndent2"/>
        <w:widowControl w:val="0"/>
        <w:tabs>
          <w:tab w:val="left" w:pos="1134"/>
        </w:tabs>
        <w:spacing w:after="160" w:line="240" w:lineRule="auto"/>
        <w:ind w:firstLine="567"/>
        <w:rPr>
          <w:rFonts w:ascii="GHEA Grapalat" w:hAnsi="GHEA Grapalat"/>
          <w:sz w:val="24"/>
          <w:szCs w:val="24"/>
        </w:rPr>
      </w:pPr>
      <w:r w:rsidRPr="00FD14D7">
        <w:rPr>
          <w:rFonts w:ascii="GHEA Grapalat" w:hAnsi="GHEA Grapalat"/>
          <w:sz w:val="24"/>
          <w:szCs w:val="24"/>
        </w:rPr>
        <w:t>На заседании по вскрытию и оценке заявок:</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E20ED0" w:rsidRPr="009044F1">
        <w:rPr>
          <w:rFonts w:ascii="GHEA Grapalat" w:hAnsi="GHEA Grapalat"/>
          <w:i w:val="0"/>
          <w:sz w:val="24"/>
          <w:szCs w:val="24"/>
        </w:rPr>
        <w:t xml:space="preserve">с драмом Республики Армения по курсу </w:t>
      </w:r>
      <w:r w:rsidR="00E20ED0" w:rsidRPr="00C90F08">
        <w:rPr>
          <w:rFonts w:ascii="GHEA Grapalat" w:hAnsi="GHEA Grapalat"/>
          <w:i w:val="0"/>
          <w:sz w:val="24"/>
          <w:szCs w:val="24"/>
        </w:rPr>
        <w:t xml:space="preserve">ЦБ </w:t>
      </w:r>
      <w:r w:rsidR="00E20ED0" w:rsidRPr="00016450">
        <w:rPr>
          <w:rFonts w:ascii="GHEA Grapalat" w:hAnsi="GHEA Grapalat"/>
          <w:i w:val="0"/>
          <w:sz w:val="24"/>
          <w:szCs w:val="24"/>
        </w:rPr>
        <w:t xml:space="preserve"> </w:t>
      </w:r>
      <w:r w:rsidR="00E20ED0" w:rsidRPr="00C90F08">
        <w:rPr>
          <w:rFonts w:ascii="GHEA Grapalat" w:hAnsi="GHEA Grapalat"/>
          <w:i w:val="0"/>
          <w:sz w:val="24"/>
          <w:szCs w:val="24"/>
        </w:rPr>
        <w:t>Армении</w:t>
      </w:r>
      <w:r w:rsidR="00E20ED0" w:rsidRPr="009044F1" w:rsidDel="00E20ED0">
        <w:rPr>
          <w:rFonts w:ascii="GHEA Grapalat" w:hAnsi="GHEA Grapalat"/>
          <w:i w:val="0"/>
          <w:sz w:val="24"/>
          <w:szCs w:val="24"/>
        </w:rPr>
        <w:t xml:space="preserve"> </w:t>
      </w:r>
      <w:r w:rsidR="003C78D9">
        <w:rPr>
          <w:rStyle w:val="FootnoteReference"/>
          <w:rFonts w:ascii="GHEA Grapalat" w:hAnsi="GHEA Grapalat"/>
          <w:i w:val="0"/>
          <w:sz w:val="24"/>
          <w:szCs w:val="24"/>
        </w:rPr>
        <w:footnoteReference w:customMarkFollows="1" w:id="4"/>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lastRenderedPageBreak/>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xml:space="preserve">. настоящего приглашения, то его заявка оценивается </w:t>
      </w:r>
      <w:r w:rsidRPr="009044F1">
        <w:rPr>
          <w:rFonts w:ascii="GHEA Grapalat" w:hAnsi="GHEA Grapalat"/>
          <w:sz w:val="24"/>
          <w:szCs w:val="24"/>
        </w:rPr>
        <w:lastRenderedPageBreak/>
        <w:t>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w:t>
      </w:r>
      <w:r w:rsidR="0052468C" w:rsidRPr="00AA7DF7">
        <w:rPr>
          <w:rFonts w:ascii="GHEA Grapalat" w:hAnsi="GHEA Grapalat"/>
        </w:rPr>
        <w:lastRenderedPageBreak/>
        <w:t xml:space="preserve">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w:t>
      </w:r>
      <w:r w:rsidR="00BF1CBD" w:rsidRPr="00BF1CBD">
        <w:rPr>
          <w:rFonts w:ascii="GHEA Grapalat" w:hAnsi="GHEA Grapalat"/>
          <w:spacing w:val="-4"/>
        </w:rPr>
        <w:lastRenderedPageBreak/>
        <w:t>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D14D7" w:rsidRDefault="00A150A9" w:rsidP="00B46D58">
      <w:pPr>
        <w:pStyle w:val="BodyTextIndent2"/>
        <w:widowControl w:val="0"/>
        <w:tabs>
          <w:tab w:val="left" w:pos="1276"/>
        </w:tabs>
        <w:spacing w:after="160" w:line="240" w:lineRule="auto"/>
        <w:ind w:firstLine="567"/>
        <w:rPr>
          <w:rFonts w:ascii="GHEA Grapalat" w:hAnsi="GHEA Grapalat"/>
          <w:b/>
          <w:sz w:val="24"/>
          <w:szCs w:val="24"/>
        </w:rPr>
      </w:pPr>
      <w:r w:rsidRPr="00FD14D7">
        <w:rPr>
          <w:rFonts w:ascii="GHEA Grapalat" w:hAnsi="GHEA Grapalat"/>
          <w:b/>
          <w:sz w:val="24"/>
          <w:szCs w:val="24"/>
        </w:rPr>
        <w:t>8.</w:t>
      </w:r>
      <w:r w:rsidR="000E624C" w:rsidRPr="00FD14D7">
        <w:rPr>
          <w:rFonts w:ascii="GHEA Grapalat" w:hAnsi="GHEA Grapalat"/>
          <w:b/>
          <w:sz w:val="24"/>
          <w:szCs w:val="24"/>
          <w:lang w:val="hy-AM"/>
        </w:rPr>
        <w:t>1</w:t>
      </w:r>
      <w:r w:rsidR="00B325AF" w:rsidRPr="00FD14D7">
        <w:rPr>
          <w:rFonts w:ascii="GHEA Grapalat" w:hAnsi="GHEA Grapalat"/>
          <w:b/>
          <w:sz w:val="24"/>
          <w:szCs w:val="24"/>
        </w:rPr>
        <w:t>8</w:t>
      </w:r>
      <w:r w:rsidRPr="00FD14D7">
        <w:rPr>
          <w:rFonts w:ascii="GHEA Grapalat" w:hAnsi="GHEA Grapalat"/>
          <w:b/>
          <w:sz w:val="24"/>
          <w:szCs w:val="24"/>
        </w:rPr>
        <w:t>.</w:t>
      </w:r>
      <w:r w:rsidR="00EE0CB1" w:rsidRPr="00FD14D7">
        <w:rPr>
          <w:rFonts w:ascii="GHEA Grapalat" w:hAnsi="GHEA Grapalat"/>
          <w:b/>
          <w:sz w:val="24"/>
          <w:szCs w:val="24"/>
        </w:rPr>
        <w:tab/>
      </w:r>
      <w:r w:rsidRPr="00FD14D7">
        <w:rPr>
          <w:rFonts w:ascii="GHEA Grapalat" w:hAnsi="GHEA Grapalat"/>
          <w:b/>
          <w:sz w:val="24"/>
          <w:szCs w:val="24"/>
        </w:rPr>
        <w:t>Оценка заявок и определение отобранного участника осуществляются по отдельным лотам</w:t>
      </w:r>
      <w:r w:rsidR="00FE2802" w:rsidRPr="00FD14D7">
        <w:rPr>
          <w:rStyle w:val="FootnoteReference"/>
          <w:rFonts w:ascii="GHEA Grapalat" w:hAnsi="GHEA Grapalat"/>
          <w:b/>
          <w:sz w:val="24"/>
          <w:szCs w:val="24"/>
        </w:rPr>
        <w:footnoteReference w:customMarkFollows="1" w:id="5"/>
        <w:t>11</w:t>
      </w:r>
      <w:r w:rsidRPr="00FD14D7">
        <w:rPr>
          <w:rFonts w:ascii="GHEA Grapalat" w:hAnsi="GHEA Grapalat"/>
          <w:b/>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FD14D7" w:rsidRDefault="0084513E" w:rsidP="0084513E">
      <w:pPr>
        <w:pStyle w:val="BodyTextIndent2"/>
        <w:widowControl w:val="0"/>
        <w:spacing w:after="160" w:line="240" w:lineRule="auto"/>
        <w:ind w:left="284" w:firstLine="567"/>
        <w:contextualSpacing/>
        <w:rPr>
          <w:rFonts w:ascii="GHEA Grapalat" w:hAnsi="GHEA Grapalat"/>
          <w:b/>
          <w:sz w:val="24"/>
          <w:szCs w:val="24"/>
        </w:rPr>
      </w:pPr>
      <w:r w:rsidRPr="00FD14D7">
        <w:rPr>
          <w:rFonts w:ascii="GHEA Grapalat" w:hAnsi="GHEA Grapalat"/>
          <w:b/>
          <w:sz w:val="24"/>
          <w:szCs w:val="24"/>
        </w:rPr>
        <w:t>Период ожидания в случае настоящей процедуры составляет "</w:t>
      </w:r>
      <w:r w:rsidR="003A5B8F" w:rsidRPr="00FD14D7">
        <w:rPr>
          <w:rFonts w:ascii="GHEA Grapalat" w:hAnsi="GHEA Grapalat"/>
          <w:b/>
          <w:sz w:val="24"/>
          <w:szCs w:val="24"/>
        </w:rPr>
        <w:t>10</w:t>
      </w:r>
      <w:r w:rsidRPr="00FD14D7">
        <w:rPr>
          <w:rFonts w:ascii="GHEA Grapalat" w:hAnsi="GHEA Grapalat"/>
          <w:b/>
          <w:sz w:val="24"/>
          <w:szCs w:val="24"/>
        </w:rPr>
        <w:t>" календарных дней. Период ожидания:</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lastRenderedPageBreak/>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w:t>
      </w:r>
      <w:r w:rsidR="00646B97" w:rsidRPr="00FD14D7">
        <w:rPr>
          <w:rFonts w:ascii="GHEA Grapalat" w:hAnsi="GHEA Grapalat"/>
          <w:b/>
          <w:color w:val="000000" w:themeColor="text1"/>
        </w:rPr>
        <w:t xml:space="preserve">в течение 5-и рабочих дней </w:t>
      </w:r>
      <w:r w:rsidR="009D228B" w:rsidRPr="00FD14D7">
        <w:rPr>
          <w:rFonts w:ascii="GHEA Grapalat" w:hAnsi="GHEA Grapalat"/>
          <w:b/>
          <w:color w:val="000000" w:themeColor="text1"/>
        </w:rPr>
        <w:t xml:space="preserve">после </w:t>
      </w:r>
      <w:r w:rsidR="00646B97" w:rsidRPr="00FD14D7">
        <w:rPr>
          <w:rFonts w:ascii="GHEA Grapalat" w:hAnsi="GHEA Grapalat"/>
          <w:b/>
          <w:color w:val="000000" w:themeColor="text1"/>
        </w:rPr>
        <w:t>дня его получения,</w:t>
      </w:r>
      <w:r w:rsidR="00646B97" w:rsidRPr="00681C1F">
        <w:rPr>
          <w:rFonts w:ascii="GHEA Grapalat" w:hAnsi="GHEA Grapalat"/>
          <w:color w:val="000000" w:themeColor="text1"/>
        </w:rPr>
        <w:t xml:space="preserve">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FD14D7">
        <w:rPr>
          <w:rFonts w:ascii="GHEA Grapalat" w:hAnsi="GHEA Grapalat"/>
          <w:b/>
        </w:rPr>
        <w:t xml:space="preserve">Размер обеспечения квалификации равен </w:t>
      </w:r>
      <w:r w:rsidR="003D57AD" w:rsidRPr="00FD14D7">
        <w:rPr>
          <w:rFonts w:ascii="GHEA Grapalat" w:hAnsi="GHEA Grapalat"/>
          <w:b/>
        </w:rPr>
        <w:t xml:space="preserve">15 процентам </w:t>
      </w:r>
      <w:r w:rsidR="00E70468" w:rsidRPr="00FD14D7">
        <w:rPr>
          <w:rFonts w:ascii="GHEA Grapalat" w:hAnsi="GHEA Grapalat"/>
          <w:b/>
        </w:rPr>
        <w:t>от цены закупки товаров закупаемых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w:t>
      </w:r>
      <w:r w:rsidR="003D57AD" w:rsidRPr="00370E40">
        <w:rPr>
          <w:rFonts w:ascii="GHEA Grapalat" w:hAnsi="GHEA Grapalat"/>
        </w:rPr>
        <w:lastRenderedPageBreak/>
        <w:t xml:space="preserve">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обязательство, которое влечет за собой </w:t>
      </w:r>
      <w:r w:rsidRPr="002406D8">
        <w:rPr>
          <w:rFonts w:ascii="GHEA Grapalat" w:hAnsi="GHEA Grapalat" w:cs="Sylfaen"/>
        </w:rPr>
        <w:lastRenderedPageBreak/>
        <w:t>одностороннее расторжение договора заказчиком</w:t>
      </w:r>
      <w:r>
        <w:rPr>
          <w:rFonts w:ascii="GHEA Grapalat" w:hAnsi="GHEA Grapalat" w:cs="Sylfaen"/>
        </w:rPr>
        <w:t>.</w:t>
      </w:r>
    </w:p>
    <w:p w:rsidR="00367A7C" w:rsidRDefault="00030D40" w:rsidP="00367A7C">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FD14D7">
        <w:rPr>
          <w:rFonts w:ascii="GHEA Grapalat" w:hAnsi="GHEA Grapalat"/>
          <w:b/>
        </w:rPr>
        <w:t xml:space="preserve">Размер обеспечения договора составляет 10 процентов от цены </w:t>
      </w:r>
      <w:r w:rsidR="00E562C0" w:rsidRPr="00FD14D7">
        <w:rPr>
          <w:rFonts w:ascii="GHEA Grapalat" w:hAnsi="GHEA Grapalat"/>
          <w:b/>
        </w:rPr>
        <w:t>закупки</w:t>
      </w:r>
      <w:r w:rsidRPr="00FD14D7">
        <w:rPr>
          <w:rFonts w:ascii="GHEA Grapalat" w:hAnsi="GHEA Grapalat"/>
          <w:b/>
        </w:rPr>
        <w:t xml:space="preserve">. </w:t>
      </w:r>
      <w:r w:rsidR="00367A7C" w:rsidRPr="002D492B">
        <w:rPr>
          <w:rFonts w:ascii="GHEA Grapalat" w:hAnsi="GHEA Grapalat"/>
        </w:rPr>
        <w:t xml:space="preserve">Если цена закупки товара меньше цены заключаемого договора, то размер обеспечения </w:t>
      </w:r>
      <w:r w:rsidR="00367A7C">
        <w:rPr>
          <w:rFonts w:ascii="GHEA Grapalat" w:hAnsi="GHEA Grapalat"/>
        </w:rPr>
        <w:t>договора</w:t>
      </w:r>
      <w:r w:rsidR="00367A7C" w:rsidRPr="002D492B">
        <w:rPr>
          <w:rFonts w:ascii="GHEA Grapalat" w:hAnsi="GHEA Grapalat"/>
        </w:rPr>
        <w:t xml:space="preserve"> исчисляется в отношении цены договора.</w:t>
      </w:r>
      <w:r w:rsidR="00367A7C">
        <w:rPr>
          <w:rFonts w:ascii="GHEA Grapalat" w:hAnsi="GHEA Grapalat"/>
        </w:rPr>
        <w:t xml:space="preserve"> О</w:t>
      </w:r>
      <w:r w:rsidR="00367A7C" w:rsidRPr="001647D2">
        <w:rPr>
          <w:rFonts w:ascii="GHEA Grapalat" w:hAnsi="GHEA Grapalat"/>
        </w:rPr>
        <w:t xml:space="preserve">беспечение </w:t>
      </w:r>
      <w:r w:rsidR="00367A7C">
        <w:rPr>
          <w:rFonts w:ascii="GHEA Grapalat" w:hAnsi="GHEA Grapalat"/>
        </w:rPr>
        <w:t>договора</w:t>
      </w:r>
      <w:r w:rsidR="00367A7C" w:rsidRPr="001647D2">
        <w:rPr>
          <w:rFonts w:ascii="GHEA Grapalat" w:hAnsi="GHEA Grapalat"/>
        </w:rPr>
        <w:t xml:space="preserve"> представляется </w:t>
      </w:r>
      <w:r w:rsidR="00367A7C" w:rsidRPr="00DA3D75">
        <w:rPr>
          <w:rFonts w:ascii="GHEA Grapalat" w:hAnsi="GHEA Grapalat"/>
        </w:rPr>
        <w:t>в одностороннем порядке утвержденного заявления-в виде неустойки (приложение 5.1) или наличных денег</w:t>
      </w:r>
      <w:r w:rsidR="00367A7C">
        <w:rPr>
          <w:rStyle w:val="FootnoteReference"/>
          <w:rFonts w:ascii="GHEA Grapalat" w:hAnsi="GHEA Grapalat"/>
        </w:rPr>
        <w:t xml:space="preserve"> </w:t>
      </w:r>
      <w:r w:rsidR="00367A7C">
        <w:rPr>
          <w:rStyle w:val="FootnoteReference"/>
          <w:rFonts w:ascii="GHEA Grapalat" w:hAnsi="GHEA Grapalat"/>
        </w:rPr>
        <w:footnoteReference w:customMarkFollows="1" w:id="6"/>
        <w:t>13</w:t>
      </w:r>
      <w:r w:rsidR="00367A7C">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367A7C" w:rsidRPr="00FD14D7">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lastRenderedPageBreak/>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D81E58"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0027573B">
        <w:rPr>
          <w:rStyle w:val="FootnoteReference"/>
          <w:rFonts w:ascii="GHEA Grapalat" w:hAnsi="GHEA Grapalat"/>
        </w:rPr>
        <w:footnoteReference w:customMarkFollows="1" w:id="7"/>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73023">
        <w:rPr>
          <w:rFonts w:ascii="GHEA Grapalat" w:hAnsi="GHEA Grapalat"/>
          <w:b/>
        </w:rPr>
        <w:t>ЗАПРОСЕ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документы вкладываются в конверт, </w:t>
      </w:r>
      <w:r w:rsidRPr="002658C9">
        <w:rPr>
          <w:rFonts w:ascii="GHEA Grapalat" w:hAnsi="GHEA Grapalat"/>
        </w:rPr>
        <w:lastRenderedPageBreak/>
        <w:t>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F1F02" w:rsidRPr="00FD14D7">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8573BE" w:rsidRPr="00FA1A96" w:rsidRDefault="008573BE" w:rsidP="008573BE">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sidR="00AD74DC">
        <w:rPr>
          <w:rFonts w:ascii="GHEA Grapalat" w:hAnsi="GHEA Grapalat"/>
          <w:b/>
          <w:sz w:val="24"/>
          <w:szCs w:val="24"/>
        </w:rPr>
        <w:t>24/1</w:t>
      </w:r>
      <w:r w:rsidR="000A2A84" w:rsidRPr="00FA1A96">
        <w:rPr>
          <w:rFonts w:ascii="GHEA Grapalat" w:hAnsi="GHEA Grapalat"/>
          <w:b/>
          <w:sz w:val="24"/>
          <w:szCs w:val="24"/>
        </w:rPr>
        <w:t>6</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6C17E6">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134D7B" w:rsidRPr="00DA5EA0" w:rsidRDefault="00134D7B" w:rsidP="00134D7B">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134D7B" w:rsidRPr="000C1746" w:rsidRDefault="00134D7B" w:rsidP="00134D7B">
      <w:pPr>
        <w:spacing w:after="160"/>
        <w:ind w:left="4395"/>
        <w:jc w:val="both"/>
        <w:rPr>
          <w:rFonts w:ascii="GHEA Grapalat" w:hAnsi="GHEA Grapalat" w:cs="Sylfaen"/>
          <w:sz w:val="16"/>
        </w:rPr>
      </w:pPr>
      <w:r w:rsidRPr="000C1746">
        <w:rPr>
          <w:rFonts w:ascii="GHEA Grapalat" w:hAnsi="GHEA Grapalat"/>
          <w:sz w:val="16"/>
        </w:rPr>
        <w:t>номер лота (лотов)</w:t>
      </w:r>
    </w:p>
    <w:p w:rsidR="00134D7B" w:rsidRPr="00FA1A96" w:rsidRDefault="00134D7B" w:rsidP="00134D7B">
      <w:pPr>
        <w:jc w:val="both"/>
        <w:rPr>
          <w:rFonts w:ascii="GHEA Grapalat" w:hAnsi="GHEA Grapalat" w:cs="Sylfaen"/>
        </w:rPr>
      </w:pPr>
      <w:r>
        <w:rPr>
          <w:rFonts w:ascii="GHEA Grapalat" w:hAnsi="GHEA Grapalat"/>
        </w:rPr>
        <w:t>_________</w:t>
      </w:r>
      <w:r w:rsidRPr="00E272DC">
        <w:rPr>
          <w:rFonts w:ascii="GHEA Grapalat" w:hAnsi="GHEA Grapalat"/>
        </w:rPr>
        <w:t xml:space="preserve"> </w:t>
      </w:r>
      <w:r w:rsidRPr="00E272DC">
        <w:rPr>
          <w:rFonts w:ascii="GHEA Grapalat" w:hAnsi="GHEA Grapalat"/>
          <w:u w:val="single"/>
        </w:rPr>
        <w:t>ЗАО “Ергорсвет”</w:t>
      </w:r>
      <w:r>
        <w:rPr>
          <w:rFonts w:ascii="GHEA Grapalat" w:hAnsi="GHEA Grapalat"/>
        </w:rPr>
        <w:t>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ЕГС-GHAPDzB-</w:t>
      </w:r>
      <w:r w:rsidR="000D3A4C">
        <w:rPr>
          <w:rFonts w:ascii="GHEA Grapalat" w:hAnsi="GHEA Grapalat"/>
          <w:b/>
        </w:rPr>
        <w:t>24/</w:t>
      </w:r>
      <w:r w:rsidR="00AD74DC">
        <w:rPr>
          <w:rFonts w:ascii="GHEA Grapalat" w:hAnsi="GHEA Grapalat"/>
          <w:b/>
        </w:rPr>
        <w:t>1</w:t>
      </w:r>
      <w:r w:rsidR="000A2A84" w:rsidRPr="00FA1A96">
        <w:rPr>
          <w:rFonts w:ascii="GHEA Grapalat" w:hAnsi="GHEA Grapalat"/>
          <w:b/>
        </w:rPr>
        <w:t>6</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2E5471" w:rsidP="00B46D58">
      <w:pPr>
        <w:spacing w:after="160"/>
        <w:jc w:val="both"/>
        <w:rPr>
          <w:rFonts w:ascii="GHEA Grapalat" w:hAnsi="GHEA Grapalat"/>
        </w:rPr>
      </w:pPr>
      <w:r>
        <w:rPr>
          <w:rFonts w:ascii="GHEA Grapalat" w:hAnsi="GHEA Grapalat"/>
        </w:rPr>
        <w:t>запросе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134D7B"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AA5BD2">
        <w:rPr>
          <w:rFonts w:ascii="GHEA Grapalat" w:hAnsi="GHEA Grapalat"/>
        </w:rPr>
        <w:t>запрос котировок</w:t>
      </w:r>
      <w:r w:rsidRPr="003D58E1">
        <w:rPr>
          <w:rFonts w:ascii="GHEA Grapalat" w:hAnsi="GHEA Grapalat"/>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Pr>
          <w:rFonts w:ascii="GHEA Grapalat" w:hAnsi="GHEA Grapalat"/>
          <w:b/>
        </w:rPr>
        <w:t>ЕГС-GH</w:t>
      </w:r>
      <w:r w:rsidRPr="00AA05DB">
        <w:rPr>
          <w:rFonts w:ascii="GHEA Grapalat" w:hAnsi="GHEA Grapalat"/>
          <w:b/>
        </w:rPr>
        <w:t>APDzB</w:t>
      </w:r>
      <w:r>
        <w:rPr>
          <w:rFonts w:ascii="GHEA Grapalat" w:hAnsi="GHEA Grapalat"/>
          <w:b/>
        </w:rPr>
        <w:t>-</w:t>
      </w:r>
      <w:r w:rsidR="000D3A4C">
        <w:rPr>
          <w:rFonts w:ascii="GHEA Grapalat" w:hAnsi="GHEA Grapalat"/>
          <w:b/>
        </w:rPr>
        <w:t>24/</w:t>
      </w:r>
      <w:r w:rsidR="00CB59B1" w:rsidRPr="00FA1A96">
        <w:rPr>
          <w:rFonts w:ascii="GHEA Grapalat" w:hAnsi="GHEA Grapalat"/>
          <w:b/>
        </w:rPr>
        <w:t>1</w:t>
      </w:r>
      <w:r w:rsidR="000A2A84" w:rsidRPr="00FA1A96">
        <w:rPr>
          <w:rFonts w:ascii="GHEA Grapalat" w:hAnsi="GHEA Grapalat"/>
          <w:b/>
        </w:rPr>
        <w:t>6</w:t>
      </w:r>
      <w:r w:rsidRPr="00CA1276">
        <w:rPr>
          <w:rFonts w:ascii="GHEA Grapalat" w:hAnsi="GHEA Grapalat"/>
          <w:b/>
        </w:rPr>
        <w:t xml:space="preserve"> </w:t>
      </w:r>
      <w:r w:rsidR="009E1F0A" w:rsidRPr="004F23CF">
        <w:rPr>
          <w:rFonts w:ascii="GHEA Grapalat" w:hAnsi="GHEA Grapalat"/>
          <w:color w:val="000000" w:themeColor="text1"/>
        </w:rPr>
        <w:t>и</w:t>
      </w:r>
      <w:r w:rsidR="009E1F0A" w:rsidRPr="004F23CF">
        <w:rPr>
          <w:rFonts w:ascii="GHEA Grapalat" w:hAnsi="GHEA Grapalat"/>
          <w:sz w:val="20"/>
          <w:u w:val="single"/>
          <w:lang w:val="hy-AM"/>
        </w:rPr>
        <w:t xml:space="preserve">  </w:t>
      </w:r>
      <w:r w:rsidR="009E1F0A" w:rsidRPr="004F23CF">
        <w:rPr>
          <w:rFonts w:ascii="GHEA Grapalat" w:hAnsi="GHEA Grapalat"/>
          <w:sz w:val="20"/>
          <w:u w:val="single"/>
        </w:rPr>
        <w:t>---------------------------------</w:t>
      </w:r>
      <w:r w:rsidR="006247D8">
        <w:rPr>
          <w:rFonts w:ascii="GHEA Grapalat" w:hAnsi="GHEA Grapalat"/>
          <w:sz w:val="20"/>
          <w:u w:val="single"/>
        </w:rPr>
        <w:t>-------</w:t>
      </w:r>
      <w:r w:rsidR="009E1F0A" w:rsidRPr="004F23CF">
        <w:rPr>
          <w:rFonts w:ascii="GHEA Grapalat" w:hAnsi="GHEA Grapalat"/>
          <w:sz w:val="20"/>
          <w:u w:val="single"/>
          <w:lang w:val="hy-AM"/>
        </w:rPr>
        <w:t xml:space="preserve">                                        </w:t>
      </w:r>
      <w:r w:rsidR="009E1F0A" w:rsidRPr="004F23CF">
        <w:rPr>
          <w:rFonts w:ascii="GHEA Grapalat" w:hAnsi="GHEA Grapalat"/>
          <w:sz w:val="20"/>
          <w:u w:val="single"/>
          <w:lang w:val="es-ES"/>
        </w:rPr>
        <w:t xml:space="preserve">                         </w:t>
      </w:r>
      <w:r w:rsidR="009E1F0A" w:rsidRPr="004F23CF">
        <w:rPr>
          <w:rFonts w:ascii="GHEA Grapalat" w:hAnsi="GHEA Grapalat"/>
          <w:sz w:val="20"/>
          <w:u w:val="single"/>
          <w:lang w:val="hy-AM"/>
        </w:rPr>
        <w:t xml:space="preserve">          </w:t>
      </w:r>
      <w:r w:rsidR="009E1F0A"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lastRenderedPageBreak/>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F13AC8" w:rsidRPr="00AF791F" w:rsidRDefault="00F13AC8" w:rsidP="00F13AC8">
      <w:pPr>
        <w:pStyle w:val="ListParagraph"/>
        <w:widowControl w:val="0"/>
        <w:numPr>
          <w:ilvl w:val="0"/>
          <w:numId w:val="22"/>
        </w:numPr>
        <w:tabs>
          <w:tab w:val="left" w:pos="567"/>
        </w:tabs>
        <w:spacing w:after="160"/>
        <w:jc w:val="both"/>
        <w:rPr>
          <w:rFonts w:ascii="GHEA Grapalat" w:hAnsi="GHEA Grapalat" w:cs="Arial"/>
        </w:rPr>
      </w:pPr>
      <w:r w:rsidRPr="00AF791F">
        <w:rPr>
          <w:rFonts w:ascii="GHEA Grapalat" w:hAnsi="GHEA Grapalat"/>
        </w:rPr>
        <w:t xml:space="preserve">в рамках участия </w:t>
      </w:r>
      <w:r>
        <w:rPr>
          <w:rFonts w:ascii="GHEA Grapalat" w:hAnsi="GHEA Grapalat"/>
        </w:rPr>
        <w:t xml:space="preserve">в </w:t>
      </w:r>
      <w:r w:rsidRPr="005A1346">
        <w:rPr>
          <w:rFonts w:ascii="GHEA Grapalat" w:hAnsi="GHEA Grapalat"/>
        </w:rPr>
        <w:t xml:space="preserve">запросе котировок </w:t>
      </w:r>
      <w:r w:rsidRPr="00AF791F">
        <w:rPr>
          <w:rFonts w:ascii="GHEA Grapalat" w:hAnsi="GHEA Grapalat"/>
        </w:rPr>
        <w:t xml:space="preserve">под кодом </w:t>
      </w:r>
      <w:r>
        <w:rPr>
          <w:rFonts w:ascii="GHEA Grapalat" w:hAnsi="GHEA Grapalat"/>
          <w:b/>
        </w:rPr>
        <w:t>ЕГС-GH</w:t>
      </w:r>
      <w:r w:rsidRPr="00AA05DB">
        <w:rPr>
          <w:rFonts w:ascii="GHEA Grapalat" w:hAnsi="GHEA Grapalat"/>
          <w:b/>
        </w:rPr>
        <w:t>APDzB</w:t>
      </w:r>
      <w:r>
        <w:rPr>
          <w:rFonts w:ascii="GHEA Grapalat" w:hAnsi="GHEA Grapalat"/>
          <w:b/>
        </w:rPr>
        <w:t>-</w:t>
      </w:r>
      <w:r w:rsidR="000D3A4C">
        <w:rPr>
          <w:rFonts w:ascii="GHEA Grapalat" w:hAnsi="GHEA Grapalat"/>
          <w:b/>
        </w:rPr>
        <w:t>24/</w:t>
      </w:r>
      <w:r w:rsidR="00AD74DC">
        <w:rPr>
          <w:rFonts w:ascii="GHEA Grapalat" w:hAnsi="GHEA Grapalat"/>
          <w:b/>
        </w:rPr>
        <w:t>1</w:t>
      </w:r>
      <w:r w:rsidR="000A2A84" w:rsidRPr="00FA1A96">
        <w:rPr>
          <w:rFonts w:ascii="GHEA Grapalat" w:hAnsi="GHEA Grapalat"/>
          <w:b/>
        </w:rPr>
        <w:t>6</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D91E1B" w:rsidRPr="00C6146A">
        <w:rPr>
          <w:rFonts w:ascii="GHEA Grapalat" w:hAnsi="GHEA Grapalat"/>
        </w:rPr>
        <w:t>запрос котировок</w:t>
      </w:r>
      <w:r w:rsidR="00D91E1B">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9"/>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8573BE" w:rsidRPr="00FA1A96" w:rsidRDefault="008573BE" w:rsidP="008573BE">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0D3A4C">
        <w:rPr>
          <w:rFonts w:ascii="GHEA Grapalat" w:hAnsi="GHEA Grapalat"/>
          <w:b/>
          <w:sz w:val="24"/>
          <w:szCs w:val="24"/>
        </w:rPr>
        <w:t>24/</w:t>
      </w:r>
      <w:r w:rsidR="00AD74DC" w:rsidRPr="00FA1A96">
        <w:rPr>
          <w:rFonts w:ascii="GHEA Grapalat" w:hAnsi="GHEA Grapalat"/>
          <w:b/>
          <w:sz w:val="24"/>
          <w:szCs w:val="24"/>
        </w:rPr>
        <w:t>1</w:t>
      </w:r>
      <w:r w:rsidR="000A2A84" w:rsidRPr="00FA1A96">
        <w:rPr>
          <w:rFonts w:ascii="GHEA Grapalat" w:hAnsi="GHEA Grapalat"/>
          <w:b/>
          <w:sz w:val="24"/>
          <w:szCs w:val="24"/>
        </w:rPr>
        <w:t>6</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8E3CB3" w:rsidRPr="009044F1" w:rsidRDefault="008E3CB3" w:rsidP="008E3CB3">
      <w:pPr>
        <w:widowControl w:val="0"/>
        <w:spacing w:after="160"/>
        <w:jc w:val="both"/>
        <w:rPr>
          <w:rFonts w:ascii="GHEA Grapalat" w:hAnsi="GHEA Grapalat"/>
        </w:rPr>
      </w:pPr>
      <w:r w:rsidRPr="009044F1">
        <w:rPr>
          <w:rFonts w:ascii="GHEA Grapalat" w:hAnsi="GHEA Grapalat"/>
        </w:rPr>
        <w:t xml:space="preserve">рамках </w:t>
      </w:r>
      <w:r w:rsidR="00D91E1B" w:rsidRPr="00C6146A">
        <w:rPr>
          <w:rFonts w:ascii="GHEA Grapalat" w:hAnsi="GHEA Grapalat"/>
        </w:rPr>
        <w:t>запрос</w:t>
      </w:r>
      <w:r w:rsidR="00D91E1B">
        <w:rPr>
          <w:rFonts w:ascii="GHEA Grapalat" w:hAnsi="GHEA Grapalat"/>
          <w:lang w:val="en-US"/>
        </w:rPr>
        <w:t>a</w:t>
      </w:r>
      <w:r w:rsidR="00D91E1B" w:rsidRPr="00C6146A">
        <w:rPr>
          <w:rFonts w:ascii="GHEA Grapalat" w:hAnsi="GHEA Grapalat"/>
        </w:rPr>
        <w:t xml:space="preserve"> котировок</w:t>
      </w:r>
      <w:r w:rsidR="00D91E1B">
        <w:rPr>
          <w:rFonts w:ascii="GHEA Grapalat" w:hAnsi="GHEA Grapalat"/>
        </w:rPr>
        <w:t xml:space="preserve"> </w:t>
      </w:r>
      <w:r w:rsidRPr="009044F1">
        <w:rPr>
          <w:rFonts w:ascii="GHEA Grapalat" w:hAnsi="GHEA Grapalat"/>
        </w:rPr>
        <w:t xml:space="preserve">под кодом </w:t>
      </w:r>
      <w:r>
        <w:rPr>
          <w:rFonts w:ascii="GHEA Grapalat" w:hAnsi="GHEA Grapalat"/>
          <w:b/>
        </w:rPr>
        <w:t>ЕГС-</w:t>
      </w:r>
      <w:r w:rsidR="00980A6B">
        <w:rPr>
          <w:rFonts w:ascii="GHEA Grapalat" w:hAnsi="GHEA Grapalat"/>
          <w:b/>
          <w:lang w:val="en-US"/>
        </w:rPr>
        <w:t>GH</w:t>
      </w:r>
      <w:r w:rsidRPr="00AA05DB">
        <w:rPr>
          <w:rFonts w:ascii="GHEA Grapalat" w:hAnsi="GHEA Grapalat"/>
          <w:b/>
        </w:rPr>
        <w:t>APDzB</w:t>
      </w:r>
      <w:r>
        <w:rPr>
          <w:rFonts w:ascii="GHEA Grapalat" w:hAnsi="GHEA Grapalat"/>
          <w:b/>
        </w:rPr>
        <w:t>-</w:t>
      </w:r>
      <w:r w:rsidR="000D3A4C">
        <w:rPr>
          <w:rFonts w:ascii="GHEA Grapalat" w:hAnsi="GHEA Grapalat"/>
          <w:b/>
        </w:rPr>
        <w:t>24/</w:t>
      </w:r>
      <w:r w:rsidR="00AD74DC" w:rsidRPr="00FA1A96">
        <w:rPr>
          <w:rFonts w:ascii="GHEA Grapalat" w:hAnsi="GHEA Grapalat"/>
          <w:b/>
        </w:rPr>
        <w:t>1</w:t>
      </w:r>
      <w:r w:rsidR="00980A6B">
        <w:rPr>
          <w:rFonts w:ascii="GHEA Grapalat" w:hAnsi="GHEA Grapalat"/>
          <w:b/>
        </w:rPr>
        <w:t>6</w:t>
      </w:r>
      <w:r w:rsidRPr="00710204">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полное описание предлагаемого им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0A2A84" w:rsidRPr="00FA1A96" w:rsidRDefault="000A2A84" w:rsidP="000A2A84">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24/1</w:t>
      </w:r>
      <w:r w:rsidRPr="00FA1A96">
        <w:rPr>
          <w:rFonts w:ascii="GHEA Grapalat" w:hAnsi="GHEA Grapalat"/>
          <w:b/>
          <w:sz w:val="24"/>
          <w:szCs w:val="24"/>
        </w:rPr>
        <w:t>6</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AD3907"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D3907"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AD3907"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D3907"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AD3907"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D3907"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AD3907"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AD390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AD390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AD3907"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AD3907"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AD3907"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F016A2" w:rsidRPr="00C843BA" w:rsidRDefault="00AD390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AD390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AD3907"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AD3907"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AD3907"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AD3907"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AD390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AD3907"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AD390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AD390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rFonts w:ascii="GHEA Grapalat" w:hAnsi="GHEA Grapalat"/>
          <w:b/>
        </w:rPr>
      </w:pP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lastRenderedPageBreak/>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r w:rsidRPr="000306ED">
        <w:rPr>
          <w:rFonts w:ascii="GHEA Grapalat" w:hAnsi="GHEA Grapalat"/>
        </w:rPr>
        <w:lastRenderedPageBreak/>
        <w:t xml:space="preserve">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w:t>
      </w:r>
      <w:r w:rsidRPr="000306ED">
        <w:rPr>
          <w:rFonts w:ascii="GHEA Grapalat" w:hAnsi="GHEA Grapalat"/>
        </w:rPr>
        <w:lastRenderedPageBreak/>
        <w:t>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0A2A84" w:rsidRPr="00FA1A96" w:rsidRDefault="000A2A84" w:rsidP="000A2A84">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24/1</w:t>
      </w:r>
      <w:r w:rsidRPr="00FA1A96">
        <w:rPr>
          <w:rFonts w:ascii="GHEA Grapalat" w:hAnsi="GHEA Grapalat"/>
          <w:b/>
          <w:sz w:val="24"/>
          <w:szCs w:val="24"/>
        </w:rPr>
        <w:t>6</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FD14D7">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BF24CE" w:rsidRPr="00C6146A">
        <w:rPr>
          <w:rFonts w:ascii="GHEA Grapalat" w:hAnsi="GHEA Grapalat"/>
        </w:rPr>
        <w:t>запрос котировок</w:t>
      </w:r>
      <w:r w:rsidR="00BF24CE">
        <w:rPr>
          <w:rFonts w:ascii="GHEA Grapalat" w:hAnsi="GHEA Grapalat"/>
        </w:rPr>
        <w:t xml:space="preserve"> </w:t>
      </w:r>
      <w:r w:rsidRPr="005744FC">
        <w:rPr>
          <w:rFonts w:ascii="GHEA Grapalat" w:hAnsi="GHEA Grapalat"/>
          <w:spacing w:val="-6"/>
        </w:rPr>
        <w:t xml:space="preserve">под кодом </w:t>
      </w:r>
      <w:r w:rsidR="00BF24CE">
        <w:rPr>
          <w:rFonts w:ascii="GHEA Grapalat" w:hAnsi="GHEA Grapalat"/>
          <w:b/>
        </w:rPr>
        <w:t>ЕГС-GHAPDzB-</w:t>
      </w:r>
      <w:r w:rsidR="000D3A4C">
        <w:rPr>
          <w:rFonts w:ascii="GHEA Grapalat" w:hAnsi="GHEA Grapalat"/>
          <w:b/>
        </w:rPr>
        <w:t>24/</w:t>
      </w:r>
      <w:r w:rsidR="0027623B" w:rsidRPr="00FA1A96">
        <w:rPr>
          <w:rFonts w:ascii="GHEA Grapalat" w:hAnsi="GHEA Grapalat"/>
          <w:b/>
        </w:rPr>
        <w:t>1</w:t>
      </w:r>
      <w:r w:rsidR="000A2A84" w:rsidRPr="00FA1A96">
        <w:rPr>
          <w:rFonts w:ascii="GHEA Grapalat" w:hAnsi="GHEA Grapalat"/>
          <w:b/>
        </w:rPr>
        <w:t>6</w:t>
      </w:r>
      <w:r w:rsidR="00BF24CE" w:rsidRPr="00FD14D7">
        <w:rPr>
          <w:rFonts w:ascii="GHEA Grapalat" w:hAnsi="GHEA Grapalat"/>
          <w:b/>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100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gridCol w:w="1701"/>
      </w:tblGrid>
      <w:tr w:rsidR="00BF24CE" w:rsidRPr="005744FC" w:rsidTr="00FD14D7">
        <w:trPr>
          <w:trHeight w:val="916"/>
          <w:jc w:val="center"/>
        </w:trPr>
        <w:tc>
          <w:tcPr>
            <w:tcW w:w="1368" w:type="dxa"/>
            <w:tcBorders>
              <w:top w:val="single" w:sz="4" w:space="0" w:color="auto"/>
              <w:left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BF24CE" w:rsidRPr="00DE2AE3" w:rsidRDefault="00BF24CE"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BF24CE" w:rsidRPr="0009191C" w:rsidRDefault="00BF24CE"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BF24CE" w:rsidRPr="005744FC" w:rsidRDefault="00BF24CE"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tcPr>
          <w:p w:rsidR="00BF24CE" w:rsidRPr="005744FC" w:rsidRDefault="00BF24CE" w:rsidP="00B46D58">
            <w:pPr>
              <w:widowControl w:val="0"/>
              <w:jc w:val="center"/>
              <w:rPr>
                <w:rFonts w:ascii="GHEA Grapalat" w:hAnsi="GHEA Grapalat"/>
                <w:b/>
                <w:sz w:val="20"/>
                <w:szCs w:val="20"/>
              </w:rPr>
            </w:pPr>
          </w:p>
        </w:tc>
        <w:tc>
          <w:tcPr>
            <w:tcW w:w="1701" w:type="dxa"/>
            <w:tcBorders>
              <w:top w:val="single" w:sz="4" w:space="0" w:color="auto"/>
              <w:left w:val="single" w:sz="4" w:space="0" w:color="auto"/>
              <w:right w:val="single" w:sz="4" w:space="0" w:color="auto"/>
            </w:tcBorders>
            <w:vAlign w:val="center"/>
          </w:tcPr>
          <w:p w:rsidR="00BF24CE" w:rsidRDefault="00BF24CE"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BF24CE" w:rsidRPr="005744FC" w:rsidTr="00FD14D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F24CE" w:rsidRPr="005744FC" w:rsidRDefault="00BF24CE"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F24CE" w:rsidRPr="005744FC" w:rsidRDefault="00BF24CE"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BF24CE" w:rsidRPr="005744FC" w:rsidRDefault="00BF24CE"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F24CE" w:rsidRDefault="00BF24CE" w:rsidP="00B46D58">
            <w:pPr>
              <w:widowControl w:val="0"/>
              <w:jc w:val="center"/>
              <w:rPr>
                <w:rFonts w:ascii="GHEA Grapalat" w:hAnsi="GHEA Grapalat"/>
                <w:b/>
                <w:i/>
                <w:sz w:val="20"/>
                <w:szCs w:val="20"/>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F24CE" w:rsidRPr="00E02389" w:rsidRDefault="00BF24CE"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F24CE" w:rsidRPr="005744FC" w:rsidRDefault="00BF24CE" w:rsidP="00E02389">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F24CE" w:rsidRPr="005744FC" w:rsidTr="00FD14D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r>
      <w:tr w:rsidR="00BF24CE" w:rsidRPr="005744FC" w:rsidTr="00FD14D7">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rPr>
                <w:rFonts w:ascii="GHEA Grapalat" w:hAnsi="GHEA Grapalat"/>
                <w:sz w:val="20"/>
                <w:szCs w:val="20"/>
              </w:rPr>
            </w:pPr>
          </w:p>
        </w:tc>
      </w:tr>
      <w:tr w:rsidR="00BF24CE" w:rsidRPr="005744FC" w:rsidTr="00FD14D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r>
      <w:tr w:rsidR="00BF24CE" w:rsidRPr="005744FC" w:rsidTr="00FD14D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r>
      <w:tr w:rsidR="00BF24CE" w:rsidRPr="005744FC" w:rsidTr="00FD14D7">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F24CE" w:rsidRPr="005744FC" w:rsidRDefault="00BF24CE"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0A2A84" w:rsidRPr="00FA1A96" w:rsidRDefault="000A2A84" w:rsidP="000A2A84">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24/1</w:t>
      </w:r>
      <w:r w:rsidRPr="00FA1A96">
        <w:rPr>
          <w:rFonts w:ascii="GHEA Grapalat" w:hAnsi="GHEA Grapalat"/>
          <w:b/>
          <w:sz w:val="24"/>
          <w:szCs w:val="24"/>
        </w:rPr>
        <w:t>6</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BF24CE" w:rsidRPr="00B138F3" w:rsidRDefault="00BF24CE" w:rsidP="00BF24CE">
      <w:pPr>
        <w:widowControl w:val="0"/>
        <w:tabs>
          <w:tab w:val="left" w:pos="567"/>
        </w:tabs>
        <w:ind w:firstLine="540"/>
        <w:jc w:val="both"/>
        <w:rPr>
          <w:rFonts w:ascii="GHEA Grapalat" w:hAnsi="GHEA Grapalat" w:cs="GHEA Grapalat"/>
          <w:spacing w:val="-6"/>
          <w:sz w:val="22"/>
          <w:szCs w:val="22"/>
        </w:rPr>
      </w:pP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BF24CE" w:rsidRPr="00B138F3" w:rsidRDefault="00BF24CE" w:rsidP="00BF24CE">
      <w:pPr>
        <w:widowControl w:val="0"/>
        <w:tabs>
          <w:tab w:val="left" w:pos="90"/>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ЕГС-GHAPDzB-</w:t>
      </w:r>
      <w:r w:rsidR="0027623B">
        <w:rPr>
          <w:rFonts w:ascii="GHEA Grapalat" w:hAnsi="GHEA Grapalat"/>
          <w:b/>
        </w:rPr>
        <w:t>24/1</w:t>
      </w:r>
      <w:r w:rsidR="000A2A84" w:rsidRPr="00FA1A96">
        <w:rPr>
          <w:rFonts w:ascii="GHEA Grapalat" w:hAnsi="GHEA Grapalat"/>
          <w:b/>
        </w:rPr>
        <w:t>6</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Default="001005B0" w:rsidP="00B46D58">
      <w:pPr>
        <w:widowControl w:val="0"/>
        <w:spacing w:after="160"/>
        <w:ind w:left="567" w:right="565"/>
        <w:jc w:val="center"/>
        <w:rPr>
          <w:rFonts w:ascii="GHEA Grapalat" w:hAnsi="GHEA Grapalat"/>
          <w:b/>
          <w:sz w:val="22"/>
          <w:szCs w:val="22"/>
        </w:rPr>
      </w:pPr>
    </w:p>
    <w:p w:rsidR="00BF24CE" w:rsidRPr="00B138F3" w:rsidRDefault="00BF24CE"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F24C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BF24C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BF24CE"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BF24CE"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BF24CE"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A84" w:rsidRPr="00FA1A96" w:rsidRDefault="000A2A84" w:rsidP="000A2A84">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24/1</w:t>
      </w:r>
      <w:r w:rsidRPr="00FA1A96">
        <w:rPr>
          <w:rFonts w:ascii="GHEA Grapalat" w:hAnsi="GHEA Grapalat"/>
          <w:b/>
          <w:sz w:val="24"/>
          <w:szCs w:val="24"/>
        </w:rPr>
        <w:t>6</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417A05" w:rsidRPr="00B138F3" w:rsidRDefault="00417A05" w:rsidP="00417A05">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417A05" w:rsidRPr="00B138F3" w:rsidRDefault="00417A05" w:rsidP="00417A0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ЕГС-GHAPDzB-</w:t>
      </w:r>
      <w:r w:rsidR="0027623B">
        <w:rPr>
          <w:rFonts w:ascii="GHEA Grapalat" w:hAnsi="GHEA Grapalat"/>
          <w:b/>
        </w:rPr>
        <w:t>24/1</w:t>
      </w:r>
      <w:r w:rsidR="000A2A84" w:rsidRPr="00FA1A96">
        <w:rPr>
          <w:rFonts w:ascii="GHEA Grapalat" w:hAnsi="GHEA Grapalat"/>
          <w:b/>
        </w:rPr>
        <w:t>6</w:t>
      </w:r>
      <w:r w:rsidRPr="00C90F08">
        <w:rPr>
          <w:rFonts w:ascii="GHEA Grapalat" w:hAnsi="GHEA Grapalat"/>
          <w:b/>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r w:rsidRPr="00B138F3">
        <w:rPr>
          <w:rFonts w:ascii="GHEA Grapalat" w:hAnsi="GHEA Grapalat"/>
        </w:rPr>
        <w:lastRenderedPageBreak/>
        <w:t>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17A05"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417A05"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417A05"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417A05"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417A05"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A2A84" w:rsidRPr="00FA1A96" w:rsidRDefault="000A2A84" w:rsidP="000A2A84">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24/1</w:t>
      </w:r>
      <w:r w:rsidRPr="00FA1A96">
        <w:rPr>
          <w:rFonts w:ascii="GHEA Grapalat" w:hAnsi="GHEA Grapalat"/>
          <w:b/>
          <w:sz w:val="24"/>
          <w:szCs w:val="24"/>
        </w:rPr>
        <w:t>6</w:t>
      </w:r>
    </w:p>
    <w:p w:rsidR="008D352C" w:rsidRPr="00B138F3" w:rsidRDefault="008D352C" w:rsidP="00B46D58">
      <w:pPr>
        <w:widowControl w:val="0"/>
        <w:spacing w:after="160"/>
        <w:ind w:left="-142" w:firstLine="142"/>
        <w:jc w:val="center"/>
        <w:rPr>
          <w:rFonts w:ascii="GHEA Grapalat" w:hAnsi="GHEA Grapalat"/>
          <w:i/>
        </w:rPr>
      </w:pPr>
    </w:p>
    <w:p w:rsidR="00417A05" w:rsidRPr="00B138F3" w:rsidRDefault="00417A05" w:rsidP="00417A05">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417A05" w:rsidRPr="00B138F3" w:rsidRDefault="00417A05" w:rsidP="00417A05">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417A05" w:rsidRPr="00FA1A96" w:rsidRDefault="00417A05" w:rsidP="00417A05">
      <w:pPr>
        <w:widowControl w:val="0"/>
        <w:spacing w:after="160"/>
        <w:ind w:left="-142" w:firstLine="142"/>
        <w:jc w:val="center"/>
        <w:rPr>
          <w:rFonts w:ascii="GHEA Grapalat" w:hAnsi="GHEA Grapalat" w:cs="Sylfaen"/>
        </w:rPr>
      </w:pPr>
      <w:r w:rsidRPr="00B138F3">
        <w:rPr>
          <w:rFonts w:ascii="GHEA Grapalat" w:hAnsi="GHEA Grapalat"/>
          <w:b/>
        </w:rPr>
        <w:t xml:space="preserve">№ </w:t>
      </w:r>
      <w:r>
        <w:rPr>
          <w:rFonts w:ascii="GHEA Grapalat" w:hAnsi="GHEA Grapalat"/>
          <w:b/>
        </w:rPr>
        <w:t>ЕГС-GHAPDzB-</w:t>
      </w:r>
      <w:r w:rsidR="000D3A4C">
        <w:rPr>
          <w:rFonts w:ascii="GHEA Grapalat" w:hAnsi="GHEA Grapalat"/>
          <w:b/>
        </w:rPr>
        <w:t>24/</w:t>
      </w:r>
      <w:r w:rsidR="0027623B" w:rsidRPr="00FA1A96">
        <w:rPr>
          <w:rFonts w:ascii="GHEA Grapalat" w:hAnsi="GHEA Grapalat"/>
          <w:b/>
        </w:rPr>
        <w:t>1</w:t>
      </w:r>
      <w:r w:rsidR="000A2A84" w:rsidRPr="00FA1A96">
        <w:rPr>
          <w:rFonts w:ascii="GHEA Grapalat" w:hAnsi="GHEA Grapalat"/>
          <w:b/>
        </w:rPr>
        <w:t>6</w:t>
      </w:r>
    </w:p>
    <w:p w:rsidR="00071D1C" w:rsidRPr="00FD14D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FD12BC" w:rsidRDefault="00F83E0A" w:rsidP="00B46D58">
            <w:pPr>
              <w:widowControl w:val="0"/>
              <w:spacing w:after="160"/>
              <w:rPr>
                <w:rFonts w:ascii="GHEA Grapalat" w:hAnsi="GHEA Grapalat" w:cs="Sylfaen"/>
                <w:lang w:val="en-US"/>
              </w:rPr>
            </w:pPr>
            <w:r w:rsidRPr="00FD14D7">
              <w:rPr>
                <w:rFonts w:ascii="GHEA Grapalat" w:hAnsi="GHEA Grapalat"/>
              </w:rPr>
              <w:tab/>
            </w:r>
            <w:r w:rsidR="00F15CED" w:rsidRPr="00B138F3">
              <w:rPr>
                <w:rFonts w:ascii="GHEA Grapalat" w:hAnsi="GHEA Grapalat"/>
              </w:rPr>
              <w:t>г</w:t>
            </w:r>
            <w:r w:rsidR="00FD12BC">
              <w:rPr>
                <w:rFonts w:ascii="GHEA Grapalat" w:hAnsi="GHEA Grapalat"/>
                <w:lang w:val="en-US"/>
              </w:rPr>
              <w:t xml:space="preserve"> Ереван</w:t>
            </w:r>
          </w:p>
        </w:tc>
        <w:tc>
          <w:tcPr>
            <w:tcW w:w="4643" w:type="dxa"/>
          </w:tcPr>
          <w:p w:rsidR="00F15CED" w:rsidRPr="00B138F3" w:rsidRDefault="00F15CED" w:rsidP="0027623B">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27623B">
              <w:rPr>
                <w:rFonts w:ascii="GHEA Grapalat" w:hAnsi="GHEA Grapalat"/>
                <w:lang w:val="en-US"/>
              </w:rPr>
              <w:t>24</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Default="00071D1C" w:rsidP="00FD14D7">
      <w:pPr>
        <w:widowControl w:val="0"/>
        <w:spacing w:after="160"/>
        <w:ind w:firstLine="709"/>
        <w:jc w:val="both"/>
        <w:rPr>
          <w:rFonts w:ascii="GHEA Grapalat" w:hAnsi="GHEA Grapalat" w:cs="Sylfaen"/>
          <w:b/>
        </w:rPr>
      </w:pPr>
    </w:p>
    <w:p w:rsidR="00417A05" w:rsidRPr="00B138F3" w:rsidRDefault="00417A05" w:rsidP="00417A05">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417A05" w:rsidRPr="00C90F08" w:rsidRDefault="00417A05" w:rsidP="00417A05">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0A2A84" w:rsidRPr="008F577E" w:rsidRDefault="00417A05" w:rsidP="000A2A84">
      <w:pPr>
        <w:widowControl w:val="0"/>
        <w:tabs>
          <w:tab w:val="left" w:pos="1134"/>
        </w:tabs>
        <w:spacing w:after="160" w:line="360" w:lineRule="auto"/>
        <w:ind w:firstLine="540"/>
        <w:jc w:val="both"/>
        <w:rPr>
          <w:rFonts w:ascii="GHEA Grapalat" w:hAnsi="GHEA Grapalat" w:cs="Times Armenian"/>
        </w:rPr>
      </w:pPr>
      <w:r w:rsidRPr="00FD14D7">
        <w:rPr>
          <w:rFonts w:ascii="Sylfaen" w:hAnsi="Sylfaen"/>
          <w:szCs w:val="22"/>
        </w:rPr>
        <w:t xml:space="preserve">      </w:t>
      </w:r>
      <w:r w:rsidRPr="00BF078C">
        <w:rPr>
          <w:rFonts w:ascii="Sylfaen" w:hAnsi="Sylfaen"/>
          <w:szCs w:val="22"/>
        </w:rPr>
        <w:t>1.</w:t>
      </w:r>
      <w:r w:rsidRPr="00FD14D7">
        <w:rPr>
          <w:rFonts w:ascii="Sylfaen" w:hAnsi="Sylfaen"/>
          <w:szCs w:val="22"/>
        </w:rPr>
        <w:t>2</w:t>
      </w:r>
      <w:r w:rsidRPr="00C90F08">
        <w:rPr>
          <w:rFonts w:ascii="Sylfaen" w:hAnsi="Sylfaen"/>
          <w:sz w:val="20"/>
          <w:szCs w:val="22"/>
        </w:rPr>
        <w:t xml:space="preserve"> </w:t>
      </w:r>
      <w:r w:rsidR="000A2A84" w:rsidRPr="008F577E">
        <w:rPr>
          <w:rFonts w:ascii="GHEA Grapalat" w:hAnsi="GHEA Grapalat" w:cs="Times Armenian"/>
        </w:rPr>
        <w:t>Продавец доставляет Товар Покупателю / Получателю / в соответствии с Приложени 1  Договора. Ср</w:t>
      </w:r>
      <w:r w:rsidR="000A2A84" w:rsidRPr="008F577E">
        <w:rPr>
          <w:rFonts w:ascii="GHEA Grapalat" w:hAnsi="GHEA Grapalat" w:cs="Times Armenian"/>
          <w:lang w:val="en-US"/>
        </w:rPr>
        <w:t>օ</w:t>
      </w:r>
      <w:r w:rsidR="000A2A84" w:rsidRPr="008F577E">
        <w:rPr>
          <w:rFonts w:ascii="GHEA Grapalat" w:hAnsi="GHEA Grapalat" w:cs="Times Armenian"/>
        </w:rPr>
        <w:t xml:space="preserve">к поставки товара- в течение </w:t>
      </w:r>
      <w:r w:rsidR="000A2A84" w:rsidRPr="00FA1A96">
        <w:rPr>
          <w:rFonts w:ascii="GHEA Grapalat" w:hAnsi="GHEA Grapalat" w:cs="Times Armenian"/>
        </w:rPr>
        <w:t>90</w:t>
      </w:r>
      <w:r w:rsidR="000A2A84" w:rsidRPr="008F577E">
        <w:rPr>
          <w:rFonts w:ascii="GHEA Grapalat" w:hAnsi="GHEA Grapalat" w:cs="Times Armenian"/>
        </w:rPr>
        <w:t xml:space="preserve"> календарного дня с момента вступления договора в силу.</w:t>
      </w:r>
    </w:p>
    <w:p w:rsidR="00417A05" w:rsidRPr="00C90F08" w:rsidRDefault="00417A05" w:rsidP="00417A05">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w:t>
      </w:r>
      <w:r w:rsidRPr="00FD14D7">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417A05" w:rsidRPr="00B138F3" w:rsidRDefault="00417A05" w:rsidP="00417A05">
      <w:pPr>
        <w:widowControl w:val="0"/>
        <w:spacing w:after="160"/>
        <w:ind w:firstLine="709"/>
        <w:jc w:val="both"/>
        <w:rPr>
          <w:rFonts w:ascii="GHEA Grapalat" w:hAnsi="GHEA Grapalat" w:cs="Times Armenian"/>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2.ПРАВА И ОБЯЗАННОСТИ СТОРОН</w:t>
      </w:r>
    </w:p>
    <w:p w:rsidR="00417A05" w:rsidRPr="00B138F3" w:rsidRDefault="00417A05" w:rsidP="00417A05">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 xml:space="preserve">Отказываться от товара в случае непоставки товара Продавцом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417A05" w:rsidRPr="00B138F3" w:rsidRDefault="00417A05" w:rsidP="00417A05">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17A05" w:rsidRPr="00B138F3" w:rsidRDefault="00417A05" w:rsidP="00417A05">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417A05" w:rsidRPr="00B138F3" w:rsidRDefault="00417A05" w:rsidP="00417A05">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417A05" w:rsidRPr="00B138F3" w:rsidRDefault="00417A05" w:rsidP="00417A05">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417A05" w:rsidRPr="00B138F3" w:rsidRDefault="00417A05" w:rsidP="00417A05">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17A05" w:rsidRPr="00B138F3" w:rsidRDefault="00417A05" w:rsidP="00417A05">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417A05" w:rsidRPr="00016450" w:rsidRDefault="00417A05" w:rsidP="00417A05">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417A05" w:rsidRPr="00B138F3" w:rsidRDefault="00417A05" w:rsidP="00417A05">
      <w:pPr>
        <w:widowControl w:val="0"/>
        <w:spacing w:after="160"/>
        <w:ind w:firstLine="720"/>
        <w:jc w:val="both"/>
        <w:rPr>
          <w:rFonts w:ascii="GHEA Grapalat" w:hAnsi="GHEA Grapalat" w:cs="Sylfaen"/>
          <w:i/>
          <w:u w:val="single"/>
          <w:lang w:val="hy-AM"/>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417A05" w:rsidRPr="00BE51DD"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417A05" w:rsidRPr="00BE51DD" w:rsidRDefault="00417A05" w:rsidP="00417A05">
      <w:pPr>
        <w:widowControl w:val="0"/>
        <w:tabs>
          <w:tab w:val="left" w:pos="1134"/>
        </w:tabs>
        <w:spacing w:after="160"/>
        <w:ind w:firstLine="567"/>
        <w:jc w:val="both"/>
        <w:rPr>
          <w:rFonts w:ascii="GHEA Grapalat" w:hAnsi="GHEA Grapalat"/>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5. ПЕРЕДАЧА И ПРИЕМ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417A05" w:rsidRDefault="00417A05" w:rsidP="00417A05">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417A05"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F72AE6">
        <w:rPr>
          <w:rFonts w:ascii="GHEA Grapalat" w:hAnsi="GHEA Grapalat"/>
        </w:rPr>
        <w:t>20</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17A05" w:rsidRDefault="00417A05" w:rsidP="00417A05">
      <w:pPr>
        <w:widowControl w:val="0"/>
        <w:tabs>
          <w:tab w:val="left" w:pos="1134"/>
        </w:tabs>
        <w:spacing w:after="160"/>
        <w:ind w:firstLine="567"/>
        <w:jc w:val="both"/>
        <w:rPr>
          <w:rFonts w:ascii="GHEA Grapalat" w:hAnsi="GHEA Grapalat"/>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6. ОТВЕТСТВЕННОСТЬ СТОРОН</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14"/>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w:t>
      </w:r>
      <w:r w:rsidRPr="00B138F3">
        <w:rPr>
          <w:rFonts w:ascii="GHEA Grapalat" w:hAnsi="GHEA Grapalat"/>
        </w:rPr>
        <w:lastRenderedPageBreak/>
        <w:t>штраф рассчитывается также при выполнении поставки товара в срок, установленный настоящим договором, но в случае его непринятия заказчиком</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417A05" w:rsidRPr="00B138F3" w:rsidRDefault="00417A05" w:rsidP="00417A05">
      <w:pPr>
        <w:rPr>
          <w:rFonts w:ascii="GHEA Grapalat" w:hAnsi="GHEA Grapalat"/>
          <w:lang w:val="hy-AM"/>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417A05" w:rsidRPr="00B138F3" w:rsidRDefault="00417A05" w:rsidP="00417A05">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17A05" w:rsidRPr="00B138F3" w:rsidRDefault="00417A05" w:rsidP="00417A05">
      <w:pPr>
        <w:widowControl w:val="0"/>
        <w:spacing w:after="160"/>
        <w:jc w:val="center"/>
        <w:rPr>
          <w:rFonts w:ascii="GHEA Grapalat" w:hAnsi="GHEA Grapalat"/>
          <w:lang w:val="hy-AM"/>
        </w:rPr>
      </w:pPr>
    </w:p>
    <w:p w:rsidR="00417A05" w:rsidRPr="00016450" w:rsidRDefault="00417A05" w:rsidP="00417A05">
      <w:pPr>
        <w:widowControl w:val="0"/>
        <w:spacing w:after="160" w:line="360" w:lineRule="auto"/>
        <w:jc w:val="center"/>
        <w:rPr>
          <w:rFonts w:ascii="GHEA Grapalat" w:hAnsi="GHEA Grapalat"/>
          <w:b/>
        </w:rPr>
      </w:pPr>
      <w:r w:rsidRPr="00016450">
        <w:rPr>
          <w:rFonts w:ascii="GHEA Grapalat" w:hAnsi="GHEA Grapalat"/>
          <w:b/>
        </w:rPr>
        <w:t>8. ИНЫЕ УСЛОВИЯ</w:t>
      </w:r>
    </w:p>
    <w:p w:rsidR="000A2A84" w:rsidRPr="008F577E" w:rsidRDefault="00417A05" w:rsidP="000A2A84">
      <w:pPr>
        <w:widowControl w:val="0"/>
        <w:tabs>
          <w:tab w:val="left" w:pos="1134"/>
        </w:tabs>
        <w:spacing w:after="160" w:line="276" w:lineRule="auto"/>
        <w:ind w:firstLine="567"/>
        <w:jc w:val="both"/>
        <w:rPr>
          <w:rFonts w:ascii="GHEA Grapalat" w:hAnsi="GHEA Grapalat"/>
        </w:rPr>
      </w:pPr>
      <w:r w:rsidRPr="00016450">
        <w:rPr>
          <w:rFonts w:ascii="GHEA Grapalat" w:hAnsi="GHEA Grapalat"/>
        </w:rPr>
        <w:t>8.1</w:t>
      </w:r>
      <w:r w:rsidRPr="006C6AFF">
        <w:rPr>
          <w:rFonts w:ascii="GHEA Grapalat" w:hAnsi="GHEA Grapalat"/>
        </w:rPr>
        <w:t>.</w:t>
      </w:r>
      <w:r w:rsidRPr="006C6AFF">
        <w:rPr>
          <w:rFonts w:ascii="GHEA Grapalat" w:hAnsi="GHEA Grapalat"/>
        </w:rPr>
        <w:tab/>
      </w:r>
      <w:r w:rsidR="000A2A84" w:rsidRPr="008F577E">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w:t>
      </w:r>
      <w:r w:rsidRPr="00B138F3">
        <w:rPr>
          <w:rFonts w:ascii="GHEA Grapalat" w:hAnsi="GHEA Grapalat"/>
        </w:rPr>
        <w:lastRenderedPageBreak/>
        <w:t>(сведения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417A05" w:rsidRPr="00B138F3" w:rsidRDefault="00417A05" w:rsidP="00417A05">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17A05" w:rsidRPr="00B138F3" w:rsidRDefault="00417A05" w:rsidP="00417A05">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15"/>
        <w:t>22</w:t>
      </w:r>
      <w:r w:rsidRPr="00B138F3">
        <w:rPr>
          <w:rFonts w:ascii="GHEA Grapalat" w:hAnsi="GHEA Grapalat"/>
        </w:rPr>
        <w:t>.</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16"/>
        <w:t>23</w:t>
      </w:r>
      <w:r w:rsidRPr="00B138F3">
        <w:rPr>
          <w:rFonts w:ascii="GHEA Grapalat" w:hAnsi="GHEA Grapalat"/>
        </w:rPr>
        <w:t>.</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FD14D7">
        <w:rPr>
          <w:rFonts w:ascii="GHEA Grapalat" w:hAnsi="GHEA Grapalat"/>
        </w:rPr>
        <w:t>7-</w:t>
      </w:r>
      <w:r w:rsidRPr="00B138F3">
        <w:rPr>
          <w:rFonts w:ascii="GHEA Grapalat" w:hAnsi="GHEA Grapalat"/>
        </w:rPr>
        <w:t xml:space="preserve">и календарных дней до истечения срока, изначально </w:t>
      </w:r>
      <w:r w:rsidRPr="00B138F3">
        <w:rPr>
          <w:rFonts w:ascii="GHEA Grapalat" w:hAnsi="GHEA Grapalat"/>
        </w:rPr>
        <w:lastRenderedPageBreak/>
        <w:t>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417A05" w:rsidRPr="00B138F3" w:rsidRDefault="00417A05" w:rsidP="00417A05">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417A05" w:rsidRPr="00B138F3" w:rsidRDefault="00417A05" w:rsidP="00417A05">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417A05"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417A05" w:rsidRPr="00974EA8"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 При этом Продавец заключает соглашение</w:t>
      </w:r>
      <w:r w:rsidRPr="007D1FF2">
        <w:rPr>
          <w:rFonts w:ascii="GHEA Grapalat" w:hAnsi="GHEA Grapalat"/>
        </w:rPr>
        <w:t xml:space="preserve"> </w:t>
      </w:r>
      <w:r w:rsidRPr="00974EA8">
        <w:rPr>
          <w:rFonts w:ascii="GHEA Grapalat" w:hAnsi="GHEA Grapalat"/>
        </w:rPr>
        <w:t xml:space="preserve">в течение пятнадцати рабочих дней со дня получения извещения о заключении соглашения. В противном случае договор </w:t>
      </w:r>
      <w:r w:rsidRPr="00974EA8">
        <w:rPr>
          <w:rFonts w:ascii="GHEA Grapalat" w:hAnsi="GHEA Grapalat"/>
        </w:rPr>
        <w:lastRenderedPageBreak/>
        <w:t>расторгается Покупателем в одностороннем порядке.</w:t>
      </w:r>
      <w:r w:rsidRPr="00974EA8">
        <w:rPr>
          <w:rStyle w:val="FootnoteReference"/>
          <w:rFonts w:ascii="GHEA Grapalat" w:hAnsi="GHEA Grapalat"/>
        </w:rPr>
        <w:footnoteReference w:customMarkFollows="1" w:id="17"/>
        <w:t>24</w:t>
      </w:r>
    </w:p>
    <w:p w:rsidR="00417A05" w:rsidRPr="000D6FF5" w:rsidRDefault="00417A05" w:rsidP="00417A05">
      <w:pPr>
        <w:widowControl w:val="0"/>
        <w:tabs>
          <w:tab w:val="left" w:pos="1276"/>
        </w:tabs>
        <w:spacing w:after="160"/>
        <w:ind w:firstLine="567"/>
        <w:jc w:val="both"/>
        <w:rPr>
          <w:rFonts w:ascii="GHEA Grapalat" w:hAnsi="GHEA Grapalat"/>
        </w:rPr>
      </w:pPr>
    </w:p>
    <w:p w:rsidR="00417A05" w:rsidRPr="000D6FF5" w:rsidRDefault="00417A05" w:rsidP="00417A05">
      <w:pPr>
        <w:widowControl w:val="0"/>
        <w:tabs>
          <w:tab w:val="left" w:pos="1276"/>
        </w:tabs>
        <w:spacing w:after="160"/>
        <w:ind w:firstLine="567"/>
        <w:jc w:val="both"/>
        <w:rPr>
          <w:rFonts w:ascii="GHEA Grapalat" w:hAnsi="GHEA Grapalat"/>
        </w:rPr>
      </w:pPr>
    </w:p>
    <w:p w:rsidR="00417A05" w:rsidRPr="00B138F3" w:rsidRDefault="00417A05" w:rsidP="00417A05">
      <w:pPr>
        <w:widowControl w:val="0"/>
        <w:spacing w:after="160"/>
        <w:jc w:val="center"/>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417A05" w:rsidRPr="00B138F3" w:rsidTr="00EA176E">
        <w:tc>
          <w:tcPr>
            <w:tcW w:w="4536"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ПОКУПАТЕЛЬ</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_______________________</w:t>
            </w:r>
          </w:p>
          <w:p w:rsidR="00417A05" w:rsidRPr="00B138F3" w:rsidRDefault="00417A05" w:rsidP="00EA176E">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17A05" w:rsidRPr="00B138F3" w:rsidRDefault="00417A05" w:rsidP="00EA176E">
            <w:pPr>
              <w:widowControl w:val="0"/>
              <w:spacing w:after="160"/>
              <w:jc w:val="center"/>
              <w:rPr>
                <w:rFonts w:ascii="GHEA Grapalat" w:hAnsi="GHEA Grapalat"/>
              </w:rPr>
            </w:pPr>
            <w:r w:rsidRPr="00B138F3">
              <w:rPr>
                <w:rFonts w:ascii="GHEA Grapalat" w:hAnsi="GHEA Grapalat"/>
              </w:rPr>
              <w:t>М. П.</w:t>
            </w:r>
          </w:p>
        </w:tc>
        <w:tc>
          <w:tcPr>
            <w:tcW w:w="760" w:type="dxa"/>
          </w:tcPr>
          <w:p w:rsidR="00417A05" w:rsidRPr="00B138F3" w:rsidRDefault="00417A05" w:rsidP="00EA176E">
            <w:pPr>
              <w:widowControl w:val="0"/>
              <w:spacing w:after="160"/>
              <w:jc w:val="center"/>
              <w:rPr>
                <w:rFonts w:ascii="GHEA Grapalat" w:hAnsi="GHEA Grapalat"/>
              </w:rPr>
            </w:pPr>
          </w:p>
        </w:tc>
        <w:tc>
          <w:tcPr>
            <w:tcW w:w="4343"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ПРОДАВЕЦ</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w:t>
            </w:r>
          </w:p>
          <w:p w:rsidR="00417A05" w:rsidRPr="00B138F3" w:rsidRDefault="00417A05" w:rsidP="00EA176E">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17A05" w:rsidRPr="00B138F3" w:rsidRDefault="00417A05" w:rsidP="00EA176E">
            <w:pPr>
              <w:widowControl w:val="0"/>
              <w:spacing w:after="160"/>
              <w:jc w:val="center"/>
              <w:rPr>
                <w:rFonts w:ascii="GHEA Grapalat" w:hAnsi="GHEA Grapalat"/>
              </w:rPr>
            </w:pPr>
            <w:r w:rsidRPr="00B138F3">
              <w:rPr>
                <w:rFonts w:ascii="GHEA Grapalat" w:hAnsi="GHEA Grapalat"/>
              </w:rPr>
              <w:t>М. П.</w:t>
            </w:r>
          </w:p>
        </w:tc>
      </w:tr>
    </w:tbl>
    <w:p w:rsidR="00417A05" w:rsidRDefault="00417A05" w:rsidP="00417A05">
      <w:pPr>
        <w:widowControl w:val="0"/>
        <w:spacing w:after="160"/>
        <w:ind w:firstLine="567"/>
        <w:jc w:val="both"/>
        <w:rPr>
          <w:rFonts w:ascii="GHEA Grapalat" w:hAnsi="GHEA Grapalat"/>
          <w:i/>
          <w:lang w:val="hy-AM"/>
        </w:rPr>
      </w:pPr>
    </w:p>
    <w:p w:rsidR="00417A05" w:rsidRPr="00B138F3" w:rsidRDefault="00417A05" w:rsidP="00417A05">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417A05" w:rsidRPr="00382B60" w:rsidRDefault="00417A05" w:rsidP="00417A05">
      <w:pPr>
        <w:widowControl w:val="0"/>
        <w:spacing w:after="160"/>
        <w:jc w:val="right"/>
        <w:rPr>
          <w:rFonts w:ascii="GHEA Grapalat" w:hAnsi="GHEA Grapalat"/>
        </w:rPr>
        <w:sectPr w:rsidR="00417A05" w:rsidRPr="00382B60" w:rsidSect="00EA176E">
          <w:footerReference w:type="default" r:id="rId10"/>
          <w:footnotePr>
            <w:pos w:val="beneathText"/>
          </w:footnotePr>
          <w:pgSz w:w="11906" w:h="16838" w:code="9"/>
          <w:pgMar w:top="450" w:right="926" w:bottom="810" w:left="1418" w:header="561" w:footer="561" w:gutter="0"/>
          <w:cols w:space="720"/>
          <w:docGrid w:linePitch="326"/>
        </w:sectPr>
      </w:pPr>
    </w:p>
    <w:p w:rsidR="00417A05" w:rsidRPr="00016450" w:rsidRDefault="00417A05" w:rsidP="00417A05">
      <w:pPr>
        <w:widowControl w:val="0"/>
        <w:spacing w:after="160"/>
        <w:jc w:val="right"/>
        <w:rPr>
          <w:rFonts w:ascii="GHEA Grapalat" w:hAnsi="GHEA Grapalat"/>
          <w:i/>
        </w:rPr>
      </w:pPr>
      <w:r w:rsidRPr="00016450">
        <w:rPr>
          <w:rFonts w:ascii="GHEA Grapalat" w:hAnsi="GHEA Grapalat"/>
          <w:i/>
        </w:rPr>
        <w:lastRenderedPageBreak/>
        <w:t>Приложение № 1</w:t>
      </w:r>
    </w:p>
    <w:p w:rsidR="00417A05" w:rsidRPr="00FA1A96" w:rsidRDefault="00417A05" w:rsidP="00417A05">
      <w:pPr>
        <w:pStyle w:val="BodyTextIndent3"/>
        <w:widowControl w:val="0"/>
        <w:spacing w:after="160"/>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Pr>
          <w:rFonts w:ascii="GHEA Grapalat" w:hAnsi="GHEA Grapalat"/>
          <w:b/>
          <w:sz w:val="24"/>
          <w:szCs w:val="24"/>
          <w:lang w:val="en-US"/>
        </w:rPr>
        <w:t>GH</w:t>
      </w:r>
      <w:r w:rsidRPr="00AA05DB">
        <w:rPr>
          <w:rFonts w:ascii="GHEA Grapalat" w:hAnsi="GHEA Grapalat"/>
          <w:b/>
          <w:sz w:val="24"/>
          <w:szCs w:val="24"/>
        </w:rPr>
        <w:t>APDzB</w:t>
      </w:r>
      <w:r>
        <w:rPr>
          <w:rFonts w:ascii="GHEA Grapalat" w:hAnsi="GHEA Grapalat"/>
          <w:b/>
          <w:sz w:val="24"/>
          <w:szCs w:val="24"/>
        </w:rPr>
        <w:t>-</w:t>
      </w:r>
      <w:r w:rsidR="0027623B">
        <w:rPr>
          <w:rFonts w:ascii="GHEA Grapalat" w:hAnsi="GHEA Grapalat"/>
          <w:b/>
          <w:sz w:val="24"/>
          <w:szCs w:val="24"/>
        </w:rPr>
        <w:t>24/1</w:t>
      </w:r>
      <w:r w:rsidR="00A84ECA" w:rsidRPr="00FA1A96">
        <w:rPr>
          <w:rFonts w:ascii="GHEA Grapalat" w:hAnsi="GHEA Grapalat"/>
          <w:b/>
          <w:sz w:val="24"/>
          <w:szCs w:val="24"/>
        </w:rPr>
        <w:t>6</w:t>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Pr>
          <w:rFonts w:ascii="GHEA Grapalat" w:hAnsi="GHEA Grapalat"/>
          <w:i/>
        </w:rPr>
        <w:t>2</w:t>
      </w:r>
      <w:r w:rsidR="00DE7FB3">
        <w:rPr>
          <w:rFonts w:ascii="GHEA Grapalat" w:hAnsi="GHEA Grapalat"/>
          <w:i/>
        </w:rPr>
        <w:t>4</w:t>
      </w:r>
      <w:r w:rsidRPr="00FD14D7">
        <w:rPr>
          <w:rFonts w:ascii="GHEA Grapalat" w:hAnsi="GHEA Grapalat"/>
          <w:i/>
        </w:rPr>
        <w:t xml:space="preserve"> </w:t>
      </w:r>
      <w:r w:rsidRPr="00AA5BD2">
        <w:rPr>
          <w:rFonts w:ascii="GHEA Grapalat" w:hAnsi="GHEA Grapalat"/>
          <w:i/>
        </w:rPr>
        <w:t>г.</w:t>
      </w:r>
    </w:p>
    <w:p w:rsidR="00417A05" w:rsidRPr="00016450" w:rsidRDefault="00417A05" w:rsidP="00417A05">
      <w:pPr>
        <w:widowControl w:val="0"/>
        <w:spacing w:line="276"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417A05" w:rsidRPr="00016450" w:rsidRDefault="00417A05" w:rsidP="00417A05">
      <w:pPr>
        <w:widowControl w:val="0"/>
        <w:spacing w:after="160" w:line="360" w:lineRule="auto"/>
        <w:jc w:val="right"/>
        <w:rPr>
          <w:rFonts w:ascii="GHEA Grapalat" w:hAnsi="GHEA Grapalat"/>
        </w:rPr>
      </w:pPr>
      <w:r w:rsidRPr="00016450">
        <w:rPr>
          <w:rFonts w:ascii="GHEA Grapalat" w:hAnsi="GHEA Grapalat"/>
        </w:rPr>
        <w:t>драмов РА</w:t>
      </w:r>
    </w:p>
    <w:tbl>
      <w:tblPr>
        <w:tblW w:w="15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1306"/>
        <w:gridCol w:w="287"/>
        <w:gridCol w:w="1704"/>
        <w:gridCol w:w="1053"/>
        <w:gridCol w:w="4678"/>
        <w:gridCol w:w="851"/>
        <w:gridCol w:w="1149"/>
        <w:gridCol w:w="1620"/>
        <w:gridCol w:w="1314"/>
      </w:tblGrid>
      <w:tr w:rsidR="008F2FF2" w:rsidRPr="00576215" w:rsidTr="00885259">
        <w:trPr>
          <w:trHeight w:val="361"/>
          <w:jc w:val="center"/>
        </w:trPr>
        <w:tc>
          <w:tcPr>
            <w:tcW w:w="15429" w:type="dxa"/>
            <w:gridSpan w:val="10"/>
          </w:tcPr>
          <w:p w:rsidR="008F2FF2" w:rsidRPr="00576215" w:rsidRDefault="008F2FF2" w:rsidP="00885259">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8F2FF2" w:rsidRPr="00576215" w:rsidTr="00DE7FB3">
        <w:trPr>
          <w:trHeight w:val="1031"/>
          <w:jc w:val="center"/>
        </w:trPr>
        <w:tc>
          <w:tcPr>
            <w:tcW w:w="1467" w:type="dxa"/>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593" w:type="dxa"/>
            <w:gridSpan w:val="2"/>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704" w:type="dxa"/>
            <w:vAlign w:val="center"/>
          </w:tcPr>
          <w:p w:rsidR="008F2FF2" w:rsidRPr="004777FA" w:rsidRDefault="008F2FF2" w:rsidP="00885259">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053" w:type="dxa"/>
            <w:vAlign w:val="center"/>
          </w:tcPr>
          <w:p w:rsidR="008F2FF2" w:rsidRPr="004777FA" w:rsidRDefault="008F2FF2" w:rsidP="00885259">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4678" w:type="dxa"/>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851" w:type="dxa"/>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149" w:type="dxa"/>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8F2FF2" w:rsidRPr="00C90F08"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до</w:t>
            </w:r>
          </w:p>
        </w:tc>
      </w:tr>
      <w:tr w:rsidR="004C028A" w:rsidRPr="00576215" w:rsidTr="00DE7FB3">
        <w:trPr>
          <w:trHeight w:val="1031"/>
          <w:jc w:val="center"/>
        </w:trPr>
        <w:tc>
          <w:tcPr>
            <w:tcW w:w="1467" w:type="dxa"/>
            <w:vAlign w:val="center"/>
          </w:tcPr>
          <w:p w:rsidR="004C028A" w:rsidRPr="0027623B" w:rsidRDefault="004C028A" w:rsidP="004C028A">
            <w:pPr>
              <w:jc w:val="center"/>
              <w:rPr>
                <w:rFonts w:ascii="Arial" w:hAnsi="Arial" w:cs="Arial"/>
                <w:lang w:val="en-US"/>
              </w:rPr>
            </w:pPr>
            <w:r>
              <w:rPr>
                <w:rFonts w:ascii="Arial" w:hAnsi="Arial" w:cs="Arial"/>
                <w:lang w:val="en-US"/>
              </w:rPr>
              <w:t>1</w:t>
            </w:r>
          </w:p>
        </w:tc>
        <w:tc>
          <w:tcPr>
            <w:tcW w:w="1593" w:type="dxa"/>
            <w:gridSpan w:val="2"/>
            <w:vAlign w:val="center"/>
          </w:tcPr>
          <w:p w:rsidR="004C028A" w:rsidRDefault="00663172" w:rsidP="000323FA">
            <w:pPr>
              <w:jc w:val="center"/>
              <w:rPr>
                <w:rFonts w:ascii="Arial Unicode" w:hAnsi="Arial Unicode" w:cs="Arial"/>
              </w:rPr>
            </w:pPr>
            <w:r w:rsidRPr="00E02458">
              <w:rPr>
                <w:rFonts w:ascii="GHEA Grapalat" w:hAnsi="GHEA Grapalat"/>
              </w:rPr>
              <w:t>34141440</w:t>
            </w:r>
          </w:p>
        </w:tc>
        <w:tc>
          <w:tcPr>
            <w:tcW w:w="1704" w:type="dxa"/>
            <w:vAlign w:val="center"/>
          </w:tcPr>
          <w:p w:rsidR="004C028A" w:rsidRDefault="00663172" w:rsidP="004C028A">
            <w:pPr>
              <w:jc w:val="center"/>
              <w:rPr>
                <w:rFonts w:ascii="Arial LatRus" w:hAnsi="Arial LatRus" w:cs="Calibri"/>
              </w:rPr>
            </w:pPr>
            <w:r>
              <w:rPr>
                <w:rFonts w:ascii="GHEA Grapalat" w:hAnsi="GHEA Grapalat"/>
                <w:lang w:val="en-US"/>
              </w:rPr>
              <w:t>Л</w:t>
            </w:r>
            <w:r w:rsidRPr="00986696">
              <w:rPr>
                <w:rFonts w:ascii="GHEA Grapalat" w:hAnsi="GHEA Grapalat"/>
              </w:rPr>
              <w:t>егково</w:t>
            </w:r>
            <w:r>
              <w:rPr>
                <w:rFonts w:ascii="GHEA Grapalat" w:hAnsi="GHEA Grapalat"/>
                <w:lang w:val="en-US"/>
              </w:rPr>
              <w:t>й</w:t>
            </w:r>
            <w:r w:rsidRPr="00986696">
              <w:rPr>
                <w:rFonts w:ascii="GHEA Grapalat" w:hAnsi="GHEA Grapalat"/>
              </w:rPr>
              <w:t xml:space="preserve"> электромобил</w:t>
            </w:r>
            <w:r>
              <w:rPr>
                <w:rFonts w:ascii="GHEA Grapalat" w:hAnsi="GHEA Grapalat"/>
                <w:lang w:val="en-US"/>
              </w:rPr>
              <w:t>ь</w:t>
            </w:r>
            <w:r w:rsidRPr="00582113">
              <w:rPr>
                <w:rFonts w:ascii="GHEA Grapalat" w:hAnsi="GHEA Grapalat"/>
              </w:rPr>
              <w:t xml:space="preserve">  </w:t>
            </w:r>
          </w:p>
        </w:tc>
        <w:tc>
          <w:tcPr>
            <w:tcW w:w="1053" w:type="dxa"/>
            <w:vAlign w:val="center"/>
          </w:tcPr>
          <w:p w:rsidR="004C028A" w:rsidRPr="00C36823" w:rsidRDefault="004C028A" w:rsidP="004C028A">
            <w:pPr>
              <w:widowControl w:val="0"/>
              <w:spacing w:after="120"/>
              <w:jc w:val="center"/>
              <w:rPr>
                <w:rFonts w:ascii="GHEA Grapalat" w:hAnsi="GHEA Grapalat"/>
                <w:sz w:val="22"/>
                <w:szCs w:val="20"/>
              </w:rPr>
            </w:pPr>
          </w:p>
        </w:tc>
        <w:tc>
          <w:tcPr>
            <w:tcW w:w="4678" w:type="dxa"/>
            <w:vAlign w:val="center"/>
          </w:tcPr>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Электрический автомобиль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Год выпуска</w:t>
            </w:r>
            <w:r>
              <w:rPr>
                <w:rFonts w:ascii="GHEA Grapalat" w:hAnsi="GHEA Grapalat"/>
                <w:bCs/>
                <w:iCs/>
                <w:szCs w:val="14"/>
              </w:rPr>
              <w:t>-</w:t>
            </w:r>
            <w:r w:rsidRPr="00A525AE">
              <w:rPr>
                <w:rFonts w:ascii="GHEA Grapalat" w:hAnsi="GHEA Grapalat"/>
                <w:bCs/>
                <w:iCs/>
                <w:szCs w:val="14"/>
              </w:rPr>
              <w:t xml:space="preserve"> 2024г.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Максимальный пробег</w:t>
            </w:r>
            <w:r>
              <w:rPr>
                <w:rFonts w:ascii="GHEA Grapalat" w:hAnsi="GHEA Grapalat"/>
                <w:bCs/>
                <w:iCs/>
                <w:szCs w:val="14"/>
              </w:rPr>
              <w:t>-</w:t>
            </w:r>
            <w:r w:rsidRPr="00A525AE">
              <w:rPr>
                <w:rFonts w:ascii="GHEA Grapalat" w:hAnsi="GHEA Grapalat"/>
                <w:bCs/>
                <w:iCs/>
                <w:szCs w:val="14"/>
              </w:rPr>
              <w:t xml:space="preserve"> 200 км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Внеш</w:t>
            </w:r>
            <w:r>
              <w:rPr>
                <w:rFonts w:ascii="GHEA Grapalat" w:hAnsi="GHEA Grapalat"/>
                <w:bCs/>
                <w:iCs/>
                <w:szCs w:val="14"/>
              </w:rPr>
              <w:t>ние минимальные размеры (д/ш/в)-</w:t>
            </w:r>
            <w:r w:rsidRPr="00A525AE">
              <w:rPr>
                <w:rFonts w:ascii="GHEA Grapalat" w:hAnsi="GHEA Grapalat"/>
                <w:bCs/>
                <w:iCs/>
                <w:szCs w:val="14"/>
              </w:rPr>
              <w:t xml:space="preserve">  4430мм x 1830мм x 1550мм</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 Колесная база</w:t>
            </w:r>
            <w:r>
              <w:rPr>
                <w:rFonts w:ascii="GHEA Grapalat" w:hAnsi="GHEA Grapalat"/>
                <w:bCs/>
                <w:iCs/>
                <w:szCs w:val="14"/>
              </w:rPr>
              <w:t>-</w:t>
            </w:r>
            <w:r w:rsidRPr="00A525AE">
              <w:rPr>
                <w:rFonts w:ascii="GHEA Grapalat" w:hAnsi="GHEA Grapalat"/>
                <w:bCs/>
                <w:iCs/>
                <w:szCs w:val="14"/>
              </w:rPr>
              <w:t xml:space="preserve"> не менее 2700 мм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Кузов</w:t>
            </w:r>
            <w:r>
              <w:rPr>
                <w:rFonts w:ascii="GHEA Grapalat" w:hAnsi="GHEA Grapalat"/>
                <w:bCs/>
                <w:iCs/>
                <w:szCs w:val="14"/>
              </w:rPr>
              <w:t>-</w:t>
            </w:r>
            <w:r w:rsidRPr="00A525AE">
              <w:rPr>
                <w:rFonts w:ascii="GHEA Grapalat" w:hAnsi="GHEA Grapalat"/>
                <w:bCs/>
                <w:iCs/>
                <w:szCs w:val="14"/>
              </w:rPr>
              <w:t xml:space="preserve"> универсальный </w:t>
            </w:r>
          </w:p>
          <w:p w:rsidR="00434F71" w:rsidRDefault="00434F71" w:rsidP="00434F71">
            <w:pPr>
              <w:pStyle w:val="ListParagraph"/>
              <w:ind w:left="226"/>
              <w:jc w:val="both"/>
              <w:rPr>
                <w:rFonts w:ascii="GHEA Grapalat" w:hAnsi="GHEA Grapalat"/>
                <w:bCs/>
                <w:iCs/>
                <w:szCs w:val="14"/>
              </w:rPr>
            </w:pPr>
            <w:r w:rsidRPr="001640DE">
              <w:rPr>
                <w:rFonts w:ascii="GHEA Grapalat" w:hAnsi="GHEA Grapalat"/>
                <w:bCs/>
                <w:iCs/>
                <w:szCs w:val="14"/>
              </w:rPr>
              <w:t xml:space="preserve">Цвет </w:t>
            </w:r>
            <w:r>
              <w:rPr>
                <w:rFonts w:ascii="GHEA Grapalat" w:hAnsi="GHEA Grapalat"/>
                <w:bCs/>
                <w:iCs/>
                <w:szCs w:val="14"/>
              </w:rPr>
              <w:t>к</w:t>
            </w:r>
            <w:r w:rsidRPr="00A525AE">
              <w:rPr>
                <w:rFonts w:ascii="GHEA Grapalat" w:hAnsi="GHEA Grapalat"/>
                <w:bCs/>
                <w:iCs/>
                <w:szCs w:val="14"/>
              </w:rPr>
              <w:t>узов</w:t>
            </w:r>
            <w:r w:rsidRPr="001640DE">
              <w:rPr>
                <w:rFonts w:ascii="GHEA Grapalat" w:hAnsi="GHEA Grapalat"/>
                <w:bCs/>
                <w:iCs/>
                <w:szCs w:val="14"/>
              </w:rPr>
              <w:t>а - светло-серый</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Дорожный просвет</w:t>
            </w:r>
            <w:r>
              <w:rPr>
                <w:rFonts w:ascii="GHEA Grapalat" w:hAnsi="GHEA Grapalat"/>
                <w:bCs/>
                <w:iCs/>
                <w:szCs w:val="14"/>
              </w:rPr>
              <w:t>-</w:t>
            </w:r>
            <w:r w:rsidRPr="00A525AE">
              <w:rPr>
                <w:rFonts w:ascii="GHEA Grapalat" w:hAnsi="GHEA Grapalat"/>
                <w:bCs/>
                <w:iCs/>
                <w:szCs w:val="14"/>
              </w:rPr>
              <w:t xml:space="preserve"> не менее 140мм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lastRenderedPageBreak/>
              <w:t>Сиденья</w:t>
            </w:r>
            <w:r>
              <w:rPr>
                <w:rFonts w:ascii="GHEA Grapalat" w:hAnsi="GHEA Grapalat"/>
                <w:bCs/>
                <w:iCs/>
                <w:szCs w:val="14"/>
              </w:rPr>
              <w:t>-</w:t>
            </w:r>
            <w:r w:rsidRPr="00A525AE">
              <w:rPr>
                <w:rFonts w:ascii="GHEA Grapalat" w:hAnsi="GHEA Grapalat"/>
                <w:bCs/>
                <w:iCs/>
                <w:szCs w:val="14"/>
              </w:rPr>
              <w:t xml:space="preserve"> 5 </w:t>
            </w:r>
          </w:p>
          <w:p w:rsidR="00434F71" w:rsidRDefault="00434F71" w:rsidP="00434F71">
            <w:pPr>
              <w:pStyle w:val="ListParagraph"/>
              <w:ind w:left="226"/>
              <w:jc w:val="both"/>
              <w:rPr>
                <w:rFonts w:ascii="GHEA Grapalat" w:hAnsi="GHEA Grapalat"/>
                <w:bCs/>
                <w:iCs/>
                <w:szCs w:val="14"/>
              </w:rPr>
            </w:pPr>
            <w:r>
              <w:rPr>
                <w:rFonts w:ascii="GHEA Grapalat" w:hAnsi="GHEA Grapalat"/>
                <w:bCs/>
                <w:iCs/>
                <w:szCs w:val="14"/>
              </w:rPr>
              <w:t>Двигатель-</w:t>
            </w:r>
            <w:r w:rsidRPr="00A525AE">
              <w:rPr>
                <w:rFonts w:ascii="GHEA Grapalat" w:hAnsi="GHEA Grapalat"/>
                <w:bCs/>
                <w:iCs/>
                <w:szCs w:val="14"/>
              </w:rPr>
              <w:t xml:space="preserve">электрический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Коробка передач</w:t>
            </w:r>
            <w:r>
              <w:rPr>
                <w:rFonts w:ascii="GHEA Grapalat" w:hAnsi="GHEA Grapalat"/>
                <w:bCs/>
                <w:iCs/>
                <w:szCs w:val="14"/>
              </w:rPr>
              <w:t>-</w:t>
            </w:r>
            <w:r w:rsidRPr="00A525AE">
              <w:rPr>
                <w:rFonts w:ascii="GHEA Grapalat" w:hAnsi="GHEA Grapalat"/>
                <w:bCs/>
                <w:iCs/>
                <w:szCs w:val="14"/>
              </w:rPr>
              <w:t xml:space="preserve"> автоматическая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Аккумулятор</w:t>
            </w:r>
            <w:r>
              <w:rPr>
                <w:rFonts w:ascii="GHEA Grapalat" w:hAnsi="GHEA Grapalat"/>
                <w:bCs/>
                <w:iCs/>
                <w:szCs w:val="14"/>
              </w:rPr>
              <w:t>-</w:t>
            </w:r>
            <w:r w:rsidRPr="00A525AE">
              <w:rPr>
                <w:rFonts w:ascii="GHEA Grapalat" w:hAnsi="GHEA Grapalat"/>
                <w:bCs/>
                <w:iCs/>
                <w:szCs w:val="14"/>
              </w:rPr>
              <w:t xml:space="preserve"> не менее 50 КВт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Мощность</w:t>
            </w:r>
            <w:r>
              <w:rPr>
                <w:rFonts w:ascii="GHEA Grapalat" w:hAnsi="GHEA Grapalat"/>
                <w:bCs/>
                <w:iCs/>
                <w:szCs w:val="14"/>
              </w:rPr>
              <w:t>-</w:t>
            </w:r>
            <w:r w:rsidRPr="00A525AE">
              <w:rPr>
                <w:rFonts w:ascii="GHEA Grapalat" w:hAnsi="GHEA Grapalat"/>
                <w:bCs/>
                <w:iCs/>
                <w:szCs w:val="14"/>
              </w:rPr>
              <w:t xml:space="preserve"> не менее 200 л.с. и не менее 300 Нм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Пробег на одной зарядке</w:t>
            </w:r>
            <w:r>
              <w:rPr>
                <w:rFonts w:ascii="GHEA Grapalat" w:hAnsi="GHEA Grapalat"/>
                <w:bCs/>
                <w:iCs/>
                <w:szCs w:val="14"/>
              </w:rPr>
              <w:t>-</w:t>
            </w:r>
            <w:r w:rsidRPr="00A525AE">
              <w:rPr>
                <w:rFonts w:ascii="GHEA Grapalat" w:hAnsi="GHEA Grapalat"/>
                <w:bCs/>
                <w:iCs/>
                <w:szCs w:val="14"/>
              </w:rPr>
              <w:t xml:space="preserve"> не менее 400 км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Зарядка AC 220V 10-90% максимально 9 часов </w:t>
            </w:r>
          </w:p>
          <w:p w:rsidR="00434F71" w:rsidRPr="009F5F9E" w:rsidRDefault="00434F71" w:rsidP="00434F71">
            <w:pPr>
              <w:pStyle w:val="ListParagraph"/>
              <w:ind w:left="226"/>
              <w:jc w:val="both"/>
              <w:rPr>
                <w:rFonts w:ascii="GHEA Grapalat" w:hAnsi="GHEA Grapalat"/>
                <w:b/>
                <w:bCs/>
                <w:iCs/>
                <w:szCs w:val="14"/>
              </w:rPr>
            </w:pPr>
            <w:r w:rsidRPr="009F5F9E">
              <w:rPr>
                <w:rFonts w:ascii="GHEA Grapalat" w:hAnsi="GHEA Grapalat"/>
                <w:b/>
                <w:bCs/>
                <w:iCs/>
                <w:szCs w:val="14"/>
              </w:rPr>
              <w:t>Минимальная комплектация</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 LED фары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Легкосплавные диски</w:t>
            </w:r>
            <w:r>
              <w:rPr>
                <w:rFonts w:ascii="GHEA Grapalat" w:hAnsi="GHEA Grapalat"/>
                <w:bCs/>
                <w:iCs/>
                <w:szCs w:val="14"/>
              </w:rPr>
              <w:t>-</w:t>
            </w:r>
            <w:r w:rsidRPr="00A525AE">
              <w:rPr>
                <w:rFonts w:ascii="GHEA Grapalat" w:hAnsi="GHEA Grapalat"/>
                <w:bCs/>
                <w:iCs/>
                <w:szCs w:val="14"/>
              </w:rPr>
              <w:t xml:space="preserve"> не менее R17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Салон</w:t>
            </w:r>
            <w:r>
              <w:rPr>
                <w:rFonts w:ascii="GHEA Grapalat" w:hAnsi="GHEA Grapalat"/>
                <w:bCs/>
                <w:iCs/>
                <w:szCs w:val="14"/>
              </w:rPr>
              <w:t>-</w:t>
            </w:r>
            <w:r w:rsidRPr="00A525AE">
              <w:rPr>
                <w:rFonts w:ascii="GHEA Grapalat" w:hAnsi="GHEA Grapalat"/>
                <w:bCs/>
                <w:iCs/>
                <w:szCs w:val="14"/>
              </w:rPr>
              <w:t xml:space="preserve"> кожаный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Двухзонный климат-контроль</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 Круиз-контроль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Управление аудиосистемой с рулевого колеса (Hands-free)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Датчик освещенности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Центральный подлокотник с подстаканниками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Управление сиденьем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Электропривод стекол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Складывающиеся боковые зеркала с электроприводом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Пульт дистанционного управления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Обогрев заднего стекла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Центральный замок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Многофункциональный ключ (Intelligent Key)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lastRenderedPageBreak/>
              <w:t xml:space="preserve">Запуск двигателя с помощью системы Start/Stop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Аудиоразъемы: USB - не менее 6 потоков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Программный язык: английский и/или русский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Розетка 12 вольт, не менее 1 шт.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Система Bluetooth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 Сенсорный экран, не менее 12 дюймов  (TPMS)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Датчик давления в колесах (ABS)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Антиблокировочная тормозная система  (ESP)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Электронная система курсовой устойчивости (TCS)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Противоскользящая система (LDWS)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Система распознавания полос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Парктроник задний Камера с углом обзора 360° или камера заднего вида</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 Подушки безопасности, не менее 6 шт. </w:t>
            </w:r>
          </w:p>
          <w:p w:rsidR="00434F71" w:rsidRDefault="00434F71" w:rsidP="00434F71">
            <w:pPr>
              <w:pStyle w:val="ListParagraph"/>
              <w:ind w:left="226"/>
              <w:jc w:val="both"/>
              <w:rPr>
                <w:rFonts w:ascii="GHEA Grapalat" w:hAnsi="GHEA Grapalat"/>
                <w:bCs/>
                <w:iCs/>
                <w:szCs w:val="14"/>
              </w:rPr>
            </w:pPr>
            <w:r w:rsidRPr="00A525AE">
              <w:rPr>
                <w:rFonts w:ascii="GHEA Grapalat" w:hAnsi="GHEA Grapalat"/>
                <w:bCs/>
                <w:iCs/>
                <w:szCs w:val="14"/>
              </w:rPr>
              <w:t xml:space="preserve">Наличие не менее 1 зарядного устройства на 32А, предназначенного для зарядки автомобиля </w:t>
            </w:r>
          </w:p>
          <w:p w:rsidR="00434F71" w:rsidRPr="00434F71" w:rsidRDefault="00434F71" w:rsidP="00434F71">
            <w:pPr>
              <w:pStyle w:val="ListParagraph"/>
              <w:ind w:left="226"/>
              <w:jc w:val="both"/>
              <w:rPr>
                <w:rFonts w:ascii="GHEA Grapalat" w:hAnsi="GHEA Grapalat"/>
                <w:b/>
                <w:bCs/>
                <w:iCs/>
                <w:szCs w:val="14"/>
              </w:rPr>
            </w:pPr>
            <w:r w:rsidRPr="00434F71">
              <w:rPr>
                <w:rFonts w:ascii="GHEA Grapalat" w:hAnsi="GHEA Grapalat"/>
                <w:b/>
                <w:bCs/>
                <w:iCs/>
                <w:szCs w:val="14"/>
              </w:rPr>
              <w:t>Гарантия- не менее 5 лет или пробег 150.000 км в зависимос</w:t>
            </w:r>
            <w:r>
              <w:rPr>
                <w:rFonts w:ascii="GHEA Grapalat" w:hAnsi="GHEA Grapalat"/>
                <w:b/>
                <w:bCs/>
                <w:iCs/>
                <w:szCs w:val="14"/>
              </w:rPr>
              <w:t>ти от того, что наступит раньше.</w:t>
            </w:r>
          </w:p>
          <w:p w:rsidR="00434F71" w:rsidRPr="00434F71" w:rsidRDefault="00434F71" w:rsidP="00434F71">
            <w:pPr>
              <w:pStyle w:val="ListParagraph"/>
              <w:ind w:left="226"/>
              <w:jc w:val="both"/>
              <w:rPr>
                <w:rFonts w:ascii="GHEA Grapalat" w:hAnsi="GHEA Grapalat"/>
                <w:b/>
                <w:bCs/>
                <w:iCs/>
                <w:szCs w:val="14"/>
              </w:rPr>
            </w:pPr>
            <w:r w:rsidRPr="00434F71">
              <w:rPr>
                <w:rFonts w:ascii="GHEA Grapalat" w:hAnsi="GHEA Grapalat"/>
                <w:b/>
                <w:bCs/>
                <w:iCs/>
                <w:szCs w:val="14"/>
              </w:rPr>
              <w:t xml:space="preserve">Гарантия только на аккумулятор и двигатель- не менее 8 лет или 150.000 км пробега в зависимости </w:t>
            </w:r>
            <w:r w:rsidRPr="00434F71">
              <w:rPr>
                <w:rFonts w:ascii="GHEA Grapalat" w:hAnsi="GHEA Grapalat"/>
                <w:b/>
                <w:bCs/>
                <w:iCs/>
                <w:szCs w:val="14"/>
              </w:rPr>
              <w:lastRenderedPageBreak/>
              <w:t>от того, что наступит раньше</w:t>
            </w:r>
            <w:r w:rsidRPr="00FA1A96">
              <w:rPr>
                <w:rFonts w:ascii="GHEA Grapalat" w:hAnsi="GHEA Grapalat"/>
                <w:b/>
                <w:bCs/>
                <w:iCs/>
                <w:szCs w:val="14"/>
              </w:rPr>
              <w:t>.</w:t>
            </w:r>
            <w:r w:rsidRPr="00434F71">
              <w:rPr>
                <w:rFonts w:ascii="GHEA Grapalat" w:hAnsi="GHEA Grapalat"/>
                <w:b/>
                <w:bCs/>
                <w:iCs/>
                <w:szCs w:val="14"/>
              </w:rPr>
              <w:t xml:space="preserve"> </w:t>
            </w:r>
          </w:p>
          <w:p w:rsidR="00434F71" w:rsidRPr="00FA1A96" w:rsidRDefault="00434F71" w:rsidP="00434F71">
            <w:pPr>
              <w:pStyle w:val="ListParagraph"/>
              <w:ind w:left="226"/>
              <w:jc w:val="both"/>
              <w:rPr>
                <w:rFonts w:ascii="GHEA Grapalat" w:hAnsi="GHEA Grapalat"/>
                <w:b/>
                <w:sz w:val="36"/>
                <w:shd w:val="clear" w:color="auto" w:fill="FFFFFF"/>
              </w:rPr>
            </w:pPr>
            <w:r w:rsidRPr="00434F71">
              <w:rPr>
                <w:rFonts w:ascii="GHEA Grapalat" w:hAnsi="GHEA Grapalat"/>
                <w:b/>
                <w:bCs/>
                <w:iCs/>
                <w:szCs w:val="14"/>
              </w:rPr>
              <w:t>Не менее одного салона гарантийного обслуживания, который должен находиться в городе Ереване</w:t>
            </w:r>
            <w:r w:rsidRPr="00FA1A96">
              <w:rPr>
                <w:rFonts w:ascii="GHEA Grapalat" w:hAnsi="GHEA Grapalat"/>
                <w:b/>
                <w:bCs/>
                <w:iCs/>
                <w:szCs w:val="14"/>
              </w:rPr>
              <w:t>.</w:t>
            </w:r>
          </w:p>
          <w:p w:rsidR="004C028A" w:rsidRDefault="004C028A" w:rsidP="006A71D7">
            <w:pPr>
              <w:rPr>
                <w:rFonts w:ascii="Arial LatArm" w:hAnsi="Arial LatArm" w:cs="Calibri"/>
                <w:sz w:val="22"/>
                <w:szCs w:val="22"/>
              </w:rPr>
            </w:pPr>
          </w:p>
        </w:tc>
        <w:tc>
          <w:tcPr>
            <w:tcW w:w="851" w:type="dxa"/>
            <w:vAlign w:val="center"/>
          </w:tcPr>
          <w:p w:rsidR="004C028A" w:rsidRDefault="000323FA" w:rsidP="004C028A">
            <w:pPr>
              <w:jc w:val="center"/>
              <w:rPr>
                <w:rFonts w:ascii="Arial LatArm" w:hAnsi="Arial LatArm" w:cs="Calibri"/>
              </w:rPr>
            </w:pPr>
            <w:r>
              <w:rPr>
                <w:rFonts w:ascii="Calibri" w:hAnsi="Calibri" w:cs="Calibri"/>
              </w:rPr>
              <w:lastRenderedPageBreak/>
              <w:t>штука</w:t>
            </w:r>
          </w:p>
        </w:tc>
        <w:tc>
          <w:tcPr>
            <w:tcW w:w="1149" w:type="dxa"/>
            <w:vAlign w:val="center"/>
          </w:tcPr>
          <w:p w:rsidR="004C028A" w:rsidRDefault="004C028A" w:rsidP="004C028A">
            <w:pPr>
              <w:jc w:val="center"/>
              <w:rPr>
                <w:rFonts w:ascii="Arial LatArm" w:hAnsi="Arial LatArm" w:cs="Arial"/>
              </w:rPr>
            </w:pPr>
          </w:p>
        </w:tc>
        <w:tc>
          <w:tcPr>
            <w:tcW w:w="1620" w:type="dxa"/>
            <w:vAlign w:val="center"/>
          </w:tcPr>
          <w:p w:rsidR="004C028A" w:rsidRDefault="004C028A" w:rsidP="004C028A">
            <w:pPr>
              <w:jc w:val="center"/>
              <w:rPr>
                <w:rFonts w:ascii="Arial LatArm" w:hAnsi="Arial LatArm" w:cs="Arial"/>
              </w:rPr>
            </w:pPr>
          </w:p>
        </w:tc>
        <w:tc>
          <w:tcPr>
            <w:tcW w:w="1314" w:type="dxa"/>
            <w:vAlign w:val="center"/>
          </w:tcPr>
          <w:p w:rsidR="004C028A" w:rsidRPr="006A71D7" w:rsidRDefault="00663172" w:rsidP="004C028A">
            <w:pPr>
              <w:jc w:val="center"/>
              <w:rPr>
                <w:rFonts w:ascii="Arial LatArm" w:hAnsi="Arial LatArm" w:cs="Arial"/>
                <w:lang w:val="en-US"/>
              </w:rPr>
            </w:pPr>
            <w:r>
              <w:rPr>
                <w:rFonts w:ascii="Arial LatArm" w:hAnsi="Arial LatArm" w:cs="Arial"/>
                <w:lang w:val="en-US"/>
              </w:rPr>
              <w:t>1</w:t>
            </w:r>
          </w:p>
        </w:tc>
      </w:tr>
      <w:tr w:rsidR="00F32884" w:rsidRPr="00576215" w:rsidTr="00DE7FB3">
        <w:trPr>
          <w:trHeight w:val="391"/>
          <w:jc w:val="center"/>
        </w:trPr>
        <w:tc>
          <w:tcPr>
            <w:tcW w:w="10495" w:type="dxa"/>
            <w:gridSpan w:val="6"/>
          </w:tcPr>
          <w:p w:rsidR="00F32884" w:rsidRPr="00540B2E" w:rsidRDefault="00F32884" w:rsidP="00F32884">
            <w:pPr>
              <w:widowControl w:val="0"/>
              <w:spacing w:after="120"/>
              <w:rPr>
                <w:rFonts w:ascii="GHEA Grapalat" w:hAnsi="GHEA Grapalat"/>
                <w:sz w:val="16"/>
                <w:szCs w:val="20"/>
                <w:lang w:val="en-US"/>
              </w:rPr>
            </w:pPr>
            <w:r w:rsidRPr="00C8794B">
              <w:rPr>
                <w:rFonts w:ascii="Arial" w:hAnsi="Arial" w:cs="Arial"/>
                <w:b/>
              </w:rPr>
              <w:lastRenderedPageBreak/>
              <w:t>Всего</w:t>
            </w:r>
          </w:p>
        </w:tc>
        <w:tc>
          <w:tcPr>
            <w:tcW w:w="851" w:type="dxa"/>
          </w:tcPr>
          <w:p w:rsidR="00F32884" w:rsidRPr="00576215" w:rsidRDefault="00F32884" w:rsidP="00F32884">
            <w:pPr>
              <w:widowControl w:val="0"/>
              <w:spacing w:after="120"/>
              <w:jc w:val="center"/>
              <w:rPr>
                <w:rFonts w:ascii="GHEA Grapalat" w:hAnsi="GHEA Grapalat"/>
                <w:sz w:val="16"/>
                <w:szCs w:val="20"/>
              </w:rPr>
            </w:pPr>
          </w:p>
        </w:tc>
        <w:tc>
          <w:tcPr>
            <w:tcW w:w="1149" w:type="dxa"/>
          </w:tcPr>
          <w:p w:rsidR="00F32884" w:rsidRPr="00576215" w:rsidRDefault="00F32884" w:rsidP="00F32884">
            <w:pPr>
              <w:widowControl w:val="0"/>
              <w:spacing w:after="120"/>
              <w:jc w:val="center"/>
              <w:rPr>
                <w:rFonts w:ascii="GHEA Grapalat" w:hAnsi="GHEA Grapalat"/>
                <w:sz w:val="16"/>
                <w:szCs w:val="20"/>
              </w:rPr>
            </w:pPr>
          </w:p>
        </w:tc>
        <w:tc>
          <w:tcPr>
            <w:tcW w:w="1620" w:type="dxa"/>
          </w:tcPr>
          <w:p w:rsidR="00F32884" w:rsidRPr="003C635A" w:rsidRDefault="00F32884" w:rsidP="004C028A">
            <w:pPr>
              <w:jc w:val="center"/>
              <w:rPr>
                <w:rFonts w:asciiTheme="minorHAnsi" w:hAnsiTheme="minorHAnsi" w:cs="Arial"/>
                <w:b/>
                <w:bCs/>
              </w:rPr>
            </w:pPr>
          </w:p>
        </w:tc>
        <w:tc>
          <w:tcPr>
            <w:tcW w:w="1314" w:type="dxa"/>
          </w:tcPr>
          <w:p w:rsidR="00F32884" w:rsidRPr="00576215" w:rsidRDefault="00F32884" w:rsidP="00F32884">
            <w:pPr>
              <w:widowControl w:val="0"/>
              <w:spacing w:after="120"/>
              <w:jc w:val="center"/>
              <w:rPr>
                <w:rFonts w:ascii="GHEA Grapalat" w:hAnsi="GHEA Grapalat"/>
                <w:sz w:val="16"/>
                <w:szCs w:val="20"/>
              </w:rPr>
            </w:pPr>
          </w:p>
        </w:tc>
      </w:tr>
      <w:tr w:rsidR="00A84ECA" w:rsidRPr="00576215" w:rsidTr="00885259">
        <w:trPr>
          <w:trHeight w:val="1130"/>
          <w:jc w:val="center"/>
        </w:trPr>
        <w:tc>
          <w:tcPr>
            <w:tcW w:w="2773" w:type="dxa"/>
            <w:gridSpan w:val="2"/>
            <w:vMerge w:val="restart"/>
            <w:vAlign w:val="center"/>
          </w:tcPr>
          <w:p w:rsidR="00A84ECA" w:rsidRPr="007968B5" w:rsidRDefault="00A84ECA" w:rsidP="00A84ECA">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r w:rsidRPr="001A6BDF">
              <w:rPr>
                <w:rFonts w:ascii="GHEA Grapalat" w:hAnsi="GHEA Grapalat"/>
                <w:szCs w:val="20"/>
                <w:lang w:val="en-US"/>
              </w:rPr>
              <w:t>ки</w:t>
            </w:r>
          </w:p>
        </w:tc>
        <w:tc>
          <w:tcPr>
            <w:tcW w:w="12656" w:type="dxa"/>
            <w:gridSpan w:val="8"/>
            <w:vAlign w:val="center"/>
          </w:tcPr>
          <w:p w:rsidR="00A84ECA" w:rsidRPr="00C90F08" w:rsidRDefault="00A84ECA" w:rsidP="00A84ECA">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Pr="00683513">
              <w:rPr>
                <w:rFonts w:ascii="Arial" w:hAnsi="Arial" w:cs="Arial"/>
              </w:rPr>
              <w:t>л. Масис</w:t>
            </w:r>
            <w:r w:rsidRPr="00C90F08">
              <w:rPr>
                <w:rFonts w:ascii="Arial" w:hAnsi="Arial" w:cs="Arial"/>
              </w:rPr>
              <w:t>а</w:t>
            </w:r>
            <w:r w:rsidRPr="00683513">
              <w:rPr>
                <w:rFonts w:ascii="Arial LatArm" w:hAnsi="Arial LatArm"/>
              </w:rPr>
              <w:t xml:space="preserve"> 102, </w:t>
            </w:r>
          </w:p>
          <w:p w:rsidR="00A84ECA" w:rsidRPr="00C90F08" w:rsidRDefault="00A84ECA" w:rsidP="00A84ECA">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 на склад</w:t>
            </w:r>
            <w:r w:rsidRPr="000D6FF5">
              <w:rPr>
                <w:rFonts w:ascii="Arial" w:hAnsi="Arial" w:cs="Arial"/>
              </w:rPr>
              <w:t>е</w:t>
            </w:r>
            <w:r w:rsidRPr="00683513">
              <w:rPr>
                <w:rFonts w:ascii="Arial LatArm" w:hAnsi="Arial LatArm"/>
              </w:rPr>
              <w:t xml:space="preserve"> </w:t>
            </w:r>
            <w:r>
              <w:rPr>
                <w:rFonts w:ascii="Arial" w:hAnsi="Arial" w:cs="Arial"/>
              </w:rPr>
              <w:t>П</w:t>
            </w:r>
            <w:r w:rsidRPr="00683513">
              <w:rPr>
                <w:rFonts w:ascii="Arial" w:hAnsi="Arial" w:cs="Arial"/>
              </w:rPr>
              <w:t>окупателя</w:t>
            </w:r>
            <w:r w:rsidRPr="00C90F08">
              <w:rPr>
                <w:rFonts w:ascii="Arial" w:hAnsi="Arial" w:cs="Arial"/>
              </w:rPr>
              <w:t>,</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A84ECA" w:rsidRPr="00576215" w:rsidTr="00885259">
        <w:trPr>
          <w:trHeight w:val="1245"/>
          <w:jc w:val="center"/>
        </w:trPr>
        <w:tc>
          <w:tcPr>
            <w:tcW w:w="2773" w:type="dxa"/>
            <w:gridSpan w:val="2"/>
            <w:vMerge/>
            <w:vAlign w:val="center"/>
          </w:tcPr>
          <w:p w:rsidR="00A84ECA" w:rsidRPr="007968B5" w:rsidRDefault="00A84ECA" w:rsidP="00A84ECA">
            <w:pPr>
              <w:widowControl w:val="0"/>
              <w:spacing w:after="120"/>
              <w:jc w:val="center"/>
              <w:rPr>
                <w:rFonts w:ascii="GHEA Grapalat" w:hAnsi="GHEA Grapalat"/>
                <w:sz w:val="22"/>
                <w:szCs w:val="20"/>
              </w:rPr>
            </w:pPr>
          </w:p>
        </w:tc>
        <w:tc>
          <w:tcPr>
            <w:tcW w:w="12656" w:type="dxa"/>
            <w:gridSpan w:val="8"/>
            <w:vAlign w:val="center"/>
          </w:tcPr>
          <w:p w:rsidR="00A84ECA" w:rsidRPr="00C90F08" w:rsidRDefault="00A84ECA" w:rsidP="00A84ECA">
            <w:pPr>
              <w:widowControl w:val="0"/>
              <w:jc w:val="both"/>
              <w:rPr>
                <w:rFonts w:ascii="Arial" w:hAnsi="Arial" w:cs="Arial"/>
              </w:rPr>
            </w:pPr>
            <w:r w:rsidRPr="00C90F08">
              <w:rPr>
                <w:rFonts w:ascii="Arial" w:hAnsi="Arial" w:cs="Arial"/>
                <w:b/>
              </w:rPr>
              <w:t>Количество и сроки поставки</w:t>
            </w:r>
            <w:r w:rsidRPr="00C90F08">
              <w:rPr>
                <w:rFonts w:ascii="Arial" w:hAnsi="Arial" w:cs="Arial"/>
              </w:rPr>
              <w:t xml:space="preserve">  Согласно пунк</w:t>
            </w:r>
            <w:r w:rsidRPr="00AD0CA7">
              <w:rPr>
                <w:rFonts w:ascii="Arial" w:hAnsi="Arial" w:cs="Arial"/>
              </w:rPr>
              <w:t>а</w:t>
            </w:r>
            <w:r w:rsidRPr="00C90F08">
              <w:rPr>
                <w:rFonts w:ascii="Arial" w:hAnsi="Arial" w:cs="Arial"/>
              </w:rPr>
              <w:t xml:space="preserve">  1.</w:t>
            </w:r>
            <w:r w:rsidRPr="00FA1A96">
              <w:rPr>
                <w:rFonts w:ascii="Arial" w:hAnsi="Arial" w:cs="Arial"/>
              </w:rPr>
              <w:t>2</w:t>
            </w:r>
            <w:r w:rsidRPr="00C90F08">
              <w:rPr>
                <w:rFonts w:ascii="Arial" w:hAnsi="Arial" w:cs="Arial"/>
              </w:rPr>
              <w:t xml:space="preserve"> Договора.</w:t>
            </w:r>
          </w:p>
        </w:tc>
      </w:tr>
    </w:tbl>
    <w:p w:rsidR="00417A05" w:rsidRPr="007C6E16" w:rsidRDefault="00417A05" w:rsidP="00417A05"/>
    <w:p w:rsidR="00417A05" w:rsidRPr="007C6E16" w:rsidRDefault="00417A05" w:rsidP="00417A05"/>
    <w:p w:rsidR="00417A05" w:rsidRPr="00946667" w:rsidRDefault="00417A05" w:rsidP="00417A05">
      <w:pPr>
        <w:rPr>
          <w:rFonts w:ascii="GHEA Grapalat" w:hAnsi="GHEA Grapalat"/>
        </w:rPr>
      </w:pPr>
      <w:r w:rsidRPr="00935F4F">
        <w:rPr>
          <w:rFonts w:ascii="GHEA Grapalat" w:hAnsi="GHEA Grapalat"/>
        </w:rPr>
        <w:t xml:space="preserve">Согласно </w:t>
      </w:r>
      <w:r w:rsidRPr="00C90F08">
        <w:rPr>
          <w:rFonts w:ascii="GHEA Grapalat" w:hAnsi="GHEA Grapalat"/>
        </w:rPr>
        <w:t xml:space="preserve">пункта </w:t>
      </w:r>
      <w:r w:rsidRPr="00A0713C">
        <w:rPr>
          <w:rFonts w:ascii="GHEA Grapalat" w:hAnsi="GHEA Grapalat"/>
        </w:rPr>
        <w:t xml:space="preserve"> 5</w:t>
      </w:r>
      <w:r>
        <w:rPr>
          <w:rFonts w:ascii="GHEA Grapalat" w:hAnsi="GHEA Grapalat"/>
        </w:rPr>
        <w:t xml:space="preserve"> </w:t>
      </w:r>
      <w:r w:rsidRPr="00C90F08">
        <w:rPr>
          <w:rFonts w:ascii="GHEA Grapalat" w:hAnsi="GHEA Grapalat"/>
        </w:rPr>
        <w:t xml:space="preserve">, </w:t>
      </w:r>
      <w:r>
        <w:rPr>
          <w:rFonts w:ascii="GHEA Grapalat" w:hAnsi="GHEA Grapalat"/>
        </w:rPr>
        <w:t xml:space="preserve">статьи 13 </w:t>
      </w:r>
      <w:r w:rsidRPr="00C90F08">
        <w:rPr>
          <w:rFonts w:ascii="GHEA Grapalat" w:hAnsi="GHEA Grapalat"/>
        </w:rPr>
        <w:t xml:space="preserve"> </w:t>
      </w:r>
      <w:r>
        <w:rPr>
          <w:rFonts w:ascii="GHEA Grapalat" w:hAnsi="GHEA Grapalat"/>
        </w:rPr>
        <w:t xml:space="preserve">Закона РА о закупках </w:t>
      </w:r>
      <w:r w:rsidRPr="00C90F08">
        <w:rPr>
          <w:rFonts w:ascii="GHEA Grapalat" w:hAnsi="GHEA Grapalat"/>
        </w:rPr>
        <w:t>-</w:t>
      </w:r>
      <w:r w:rsidRPr="00935F4F">
        <w:rPr>
          <w:rFonts w:ascii="GHEA Grapalat" w:hAnsi="GHEA Grapalat"/>
        </w:rPr>
        <w:t xml:space="preserve">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изготовителя, следует понимать</w:t>
      </w:r>
      <w:r w:rsidRPr="00C90F08">
        <w:rPr>
          <w:rFonts w:ascii="GHEA Grapalat" w:hAnsi="GHEA Grapalat"/>
        </w:rPr>
        <w:t>-</w:t>
      </w:r>
      <w:r w:rsidRPr="00935F4F">
        <w:rPr>
          <w:rFonts w:ascii="GHEA Grapalat" w:hAnsi="GHEA Grapalat"/>
        </w:rPr>
        <w:t xml:space="preserve"> </w:t>
      </w:r>
      <w:r w:rsidRPr="00C90F08">
        <w:rPr>
          <w:rFonts w:ascii="GHEA Grapalat" w:hAnsi="GHEA Grapalat"/>
        </w:rPr>
        <w:t>&lt;&lt;</w:t>
      </w:r>
      <w:r w:rsidRPr="00935F4F">
        <w:rPr>
          <w:rFonts w:ascii="GHEA Grapalat" w:hAnsi="GHEA Grapalat"/>
        </w:rPr>
        <w:t>или эквивалент</w:t>
      </w:r>
      <w:r w:rsidRPr="00C90F08">
        <w:rPr>
          <w:rFonts w:ascii="GHEA Grapalat" w:hAnsi="GHEA Grapalat"/>
        </w:rPr>
        <w:t>&gt;&gt;</w:t>
      </w:r>
    </w:p>
    <w:p w:rsidR="00417A05" w:rsidRPr="00946667" w:rsidRDefault="00417A05" w:rsidP="00417A05">
      <w:pPr>
        <w:tabs>
          <w:tab w:val="left" w:pos="1080"/>
        </w:tabs>
      </w:pPr>
      <w:r>
        <w:tab/>
      </w:r>
    </w:p>
    <w:p w:rsidR="00417A05" w:rsidRPr="00131729" w:rsidRDefault="00417A05" w:rsidP="00417A05">
      <w:pPr>
        <w:pStyle w:val="FootnoteText"/>
        <w:widowControl w:val="0"/>
        <w:jc w:val="both"/>
        <w:rPr>
          <w:rFonts w:ascii="GHEA Grapalat" w:hAnsi="GHEA Grapalat"/>
          <w:sz w:val="24"/>
          <w:szCs w:val="24"/>
        </w:rPr>
      </w:pPr>
      <w:r w:rsidRPr="00131729">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417A05" w:rsidRPr="007C6E16" w:rsidRDefault="00417A05" w:rsidP="00417A05"/>
    <w:p w:rsidR="00417A05" w:rsidRPr="00131729" w:rsidRDefault="00417A05" w:rsidP="00417A05">
      <w:pPr>
        <w:pStyle w:val="FootnoteText"/>
        <w:widowControl w:val="0"/>
        <w:jc w:val="both"/>
        <w:rPr>
          <w:rFonts w:ascii="GHEA Grapalat" w:hAnsi="GHEA Grapalat"/>
          <w:sz w:val="24"/>
          <w:szCs w:val="24"/>
        </w:rPr>
      </w:pPr>
      <w:r w:rsidRPr="00131729">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17A05" w:rsidRPr="00131729" w:rsidRDefault="00417A05" w:rsidP="00417A05">
      <w:pPr>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760"/>
        <w:gridCol w:w="4343"/>
      </w:tblGrid>
      <w:tr w:rsidR="00417A05" w:rsidRPr="00DD2B43" w:rsidTr="000323FA">
        <w:trPr>
          <w:trHeight w:val="1746"/>
          <w:jc w:val="center"/>
        </w:trPr>
        <w:tc>
          <w:tcPr>
            <w:tcW w:w="4536" w:type="dxa"/>
          </w:tcPr>
          <w:p w:rsidR="00417A05" w:rsidRPr="00DD2B43" w:rsidRDefault="00417A05" w:rsidP="00EA176E">
            <w:pPr>
              <w:widowControl w:val="0"/>
              <w:spacing w:after="160" w:line="360" w:lineRule="auto"/>
              <w:jc w:val="center"/>
              <w:rPr>
                <w:rFonts w:ascii="GHEA Grapalat" w:hAnsi="GHEA Grapalat" w:cs="Sylfaen"/>
                <w:b/>
                <w:bCs/>
              </w:rPr>
            </w:pPr>
            <w:r w:rsidRPr="00DD2B43">
              <w:rPr>
                <w:rFonts w:ascii="GHEA Grapalat" w:hAnsi="GHEA Grapalat"/>
                <w:b/>
              </w:rPr>
              <w:lastRenderedPageBreak/>
              <w:t xml:space="preserve">ПРОДАВЕЦ </w:t>
            </w:r>
          </w:p>
          <w:p w:rsidR="00417A05" w:rsidRPr="00FE175A" w:rsidRDefault="00417A05" w:rsidP="00EA176E">
            <w:pPr>
              <w:widowControl w:val="0"/>
              <w:jc w:val="center"/>
              <w:rPr>
                <w:rFonts w:ascii="GHEA Grapalat" w:hAnsi="GHEA Grapalat"/>
                <w:lang w:val="en-US"/>
              </w:rPr>
            </w:pPr>
            <w:r>
              <w:rPr>
                <w:rFonts w:ascii="GHEA Grapalat" w:hAnsi="GHEA Grapalat"/>
                <w:lang w:val="en-US"/>
              </w:rPr>
              <w:t>__________________________</w:t>
            </w:r>
          </w:p>
          <w:p w:rsidR="00417A05" w:rsidRPr="00FE175A" w:rsidRDefault="00417A05" w:rsidP="00EA176E">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417A05" w:rsidRPr="00DD2B43" w:rsidRDefault="00417A05" w:rsidP="00EA176E">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417A05" w:rsidRPr="00DD2B43" w:rsidRDefault="00417A05" w:rsidP="00EA176E">
            <w:pPr>
              <w:widowControl w:val="0"/>
              <w:spacing w:after="160" w:line="360" w:lineRule="auto"/>
              <w:jc w:val="center"/>
              <w:rPr>
                <w:rFonts w:ascii="GHEA Grapalat" w:hAnsi="GHEA Grapalat"/>
              </w:rPr>
            </w:pPr>
          </w:p>
        </w:tc>
        <w:tc>
          <w:tcPr>
            <w:tcW w:w="4343" w:type="dxa"/>
          </w:tcPr>
          <w:p w:rsidR="00417A05" w:rsidRPr="00DD2B43" w:rsidRDefault="00417A05" w:rsidP="00EA176E">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417A05" w:rsidRPr="00FE175A" w:rsidRDefault="00417A05" w:rsidP="00EA176E">
            <w:pPr>
              <w:widowControl w:val="0"/>
              <w:jc w:val="center"/>
              <w:rPr>
                <w:rFonts w:ascii="GHEA Grapalat" w:hAnsi="GHEA Grapalat"/>
                <w:lang w:val="en-US"/>
              </w:rPr>
            </w:pPr>
            <w:r>
              <w:rPr>
                <w:rFonts w:ascii="GHEA Grapalat" w:hAnsi="GHEA Grapalat"/>
                <w:lang w:val="en-US"/>
              </w:rPr>
              <w:t>__________________________</w:t>
            </w:r>
          </w:p>
          <w:p w:rsidR="00417A05" w:rsidRPr="00FE175A" w:rsidRDefault="00417A05" w:rsidP="00EA176E">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417A05" w:rsidRPr="00DD2B43" w:rsidRDefault="00417A05" w:rsidP="00EA176E">
            <w:pPr>
              <w:widowControl w:val="0"/>
              <w:spacing w:after="160" w:line="360" w:lineRule="auto"/>
              <w:jc w:val="center"/>
              <w:rPr>
                <w:rFonts w:ascii="GHEA Grapalat" w:hAnsi="GHEA Grapalat"/>
              </w:rPr>
            </w:pPr>
            <w:r w:rsidRPr="00DD2B43">
              <w:rPr>
                <w:rFonts w:ascii="GHEA Grapalat" w:hAnsi="GHEA Grapalat"/>
              </w:rPr>
              <w:t>М. П.</w:t>
            </w:r>
          </w:p>
        </w:tc>
      </w:tr>
    </w:tbl>
    <w:p w:rsidR="00417A05" w:rsidRDefault="00417A05" w:rsidP="00417A05">
      <w:pPr>
        <w:pStyle w:val="FootnoteText"/>
        <w:widowControl w:val="0"/>
        <w:jc w:val="both"/>
        <w:rPr>
          <w:rFonts w:ascii="GHEA Grapalat" w:hAnsi="GHEA Grapalat"/>
          <w:sz w:val="24"/>
          <w:szCs w:val="24"/>
          <w:lang w:val="en-US"/>
        </w:rPr>
      </w:pPr>
      <w:r w:rsidRPr="00AA5BD2">
        <w:rPr>
          <w:rFonts w:ascii="GHEA Grapalat" w:hAnsi="GHEA Grapalat"/>
        </w:rPr>
        <w:br w:type="page"/>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0D3A4C">
        <w:rPr>
          <w:rFonts w:ascii="GHEA Grapalat" w:hAnsi="GHEA Grapalat"/>
          <w:b/>
        </w:rPr>
        <w:t>24/</w:t>
      </w:r>
      <w:r w:rsidR="0027623B">
        <w:rPr>
          <w:rFonts w:ascii="GHEA Grapalat" w:hAnsi="GHEA Grapalat"/>
          <w:b/>
        </w:rPr>
        <w:t>1</w:t>
      </w:r>
      <w:r w:rsidR="00434F71" w:rsidRPr="00FA1A96">
        <w:rPr>
          <w:rFonts w:ascii="GHEA Grapalat" w:hAnsi="GHEA Grapalat"/>
          <w:b/>
        </w:rPr>
        <w:t>6</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D65C51" w:rsidRPr="00D65C51">
        <w:rPr>
          <w:rFonts w:ascii="GHEA Grapalat" w:hAnsi="GHEA Grapalat"/>
          <w:i/>
        </w:rPr>
        <w:t>4</w:t>
      </w:r>
      <w:r w:rsidR="00C117A5">
        <w:rPr>
          <w:rFonts w:ascii="GHEA Grapalat" w:hAnsi="GHEA Grapalat"/>
          <w:i/>
        </w:rPr>
        <w:t xml:space="preserve"> </w:t>
      </w:r>
      <w:r w:rsidRPr="00FD14D7">
        <w:rPr>
          <w:rFonts w:ascii="GHEA Grapalat" w:hAnsi="GHEA Grapalat"/>
          <w:i/>
        </w:rPr>
        <w:t xml:space="preserve"> </w:t>
      </w:r>
      <w:r w:rsidRPr="00AA5BD2">
        <w:rPr>
          <w:rFonts w:ascii="GHEA Grapalat" w:hAnsi="GHEA Grapalat"/>
          <w:i/>
        </w:rPr>
        <w:t>г.</w:t>
      </w:r>
    </w:p>
    <w:p w:rsidR="00417A05" w:rsidRPr="00016450" w:rsidRDefault="00417A05" w:rsidP="00417A05">
      <w:pPr>
        <w:widowControl w:val="0"/>
        <w:spacing w:after="160"/>
        <w:jc w:val="center"/>
        <w:rPr>
          <w:rFonts w:ascii="GHEA Grapalat" w:hAnsi="GHEA Grapalat"/>
        </w:rPr>
      </w:pPr>
      <w:r>
        <w:rPr>
          <w:rFonts w:ascii="GHEA Grapalat" w:hAnsi="GHEA Grapalat"/>
        </w:rPr>
        <w:t>ГРАФИК ОПЛАТЫ</w:t>
      </w:r>
    </w:p>
    <w:p w:rsidR="00417A05" w:rsidRPr="00016450" w:rsidRDefault="00417A05" w:rsidP="00417A05">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727"/>
        <w:gridCol w:w="6438"/>
        <w:gridCol w:w="1184"/>
      </w:tblGrid>
      <w:tr w:rsidR="00364BAB" w:rsidRPr="00576215" w:rsidTr="00885259">
        <w:trPr>
          <w:jc w:val="center"/>
        </w:trPr>
        <w:tc>
          <w:tcPr>
            <w:tcW w:w="15952" w:type="dxa"/>
            <w:gridSpan w:val="5"/>
            <w:vAlign w:val="center"/>
          </w:tcPr>
          <w:p w:rsidR="00364BAB" w:rsidRPr="001C4292" w:rsidRDefault="00364BAB" w:rsidP="00885259">
            <w:pPr>
              <w:widowControl w:val="0"/>
              <w:spacing w:after="120"/>
              <w:jc w:val="center"/>
              <w:rPr>
                <w:rFonts w:ascii="GHEA Grapalat" w:hAnsi="GHEA Grapalat"/>
                <w:szCs w:val="20"/>
              </w:rPr>
            </w:pPr>
            <w:r w:rsidRPr="001C4292">
              <w:rPr>
                <w:rFonts w:ascii="GHEA Grapalat" w:hAnsi="GHEA Grapalat"/>
                <w:szCs w:val="20"/>
              </w:rPr>
              <w:t>Товар</w:t>
            </w:r>
          </w:p>
        </w:tc>
      </w:tr>
      <w:tr w:rsidR="00364BAB" w:rsidRPr="00576215" w:rsidTr="00885259">
        <w:trPr>
          <w:jc w:val="center"/>
        </w:trPr>
        <w:tc>
          <w:tcPr>
            <w:tcW w:w="0" w:type="auto"/>
            <w:vAlign w:val="center"/>
          </w:tcPr>
          <w:p w:rsidR="00364BAB" w:rsidRPr="00E9005B" w:rsidRDefault="00364BAB" w:rsidP="00885259">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315" w:type="dxa"/>
            <w:vAlign w:val="center"/>
          </w:tcPr>
          <w:p w:rsidR="00364BAB" w:rsidRPr="00E9005B" w:rsidRDefault="00364BAB" w:rsidP="00885259">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727" w:type="dxa"/>
            <w:vAlign w:val="center"/>
          </w:tcPr>
          <w:p w:rsidR="00364BAB" w:rsidRPr="00E9005B" w:rsidRDefault="00364BAB" w:rsidP="00885259">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7622" w:type="dxa"/>
            <w:gridSpan w:val="2"/>
            <w:vAlign w:val="center"/>
          </w:tcPr>
          <w:p w:rsidR="00364BAB" w:rsidRPr="00004CC4" w:rsidRDefault="00364BAB" w:rsidP="00885259">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001B4C69" w:rsidRPr="00E13FFF">
              <w:rPr>
                <w:rFonts w:ascii="GHEA Grapalat" w:hAnsi="GHEA Grapalat"/>
                <w:szCs w:val="20"/>
              </w:rPr>
              <w:t>4</w:t>
            </w:r>
            <w:r w:rsidRPr="00004CC4">
              <w:rPr>
                <w:rFonts w:ascii="GHEA Grapalat" w:hAnsi="GHEA Grapalat"/>
                <w:szCs w:val="20"/>
              </w:rPr>
              <w:t>г</w:t>
            </w:r>
          </w:p>
          <w:p w:rsidR="00364BAB" w:rsidRPr="00E9005B" w:rsidRDefault="00364BAB" w:rsidP="00885259">
            <w:pPr>
              <w:widowControl w:val="0"/>
              <w:spacing w:after="120"/>
              <w:jc w:val="center"/>
              <w:rPr>
                <w:rFonts w:ascii="GHEA Grapalat" w:hAnsi="GHEA Grapalat"/>
                <w:szCs w:val="20"/>
              </w:rPr>
            </w:pPr>
          </w:p>
        </w:tc>
      </w:tr>
      <w:tr w:rsidR="000323FA" w:rsidRPr="00576215" w:rsidTr="00885259">
        <w:trPr>
          <w:jc w:val="center"/>
        </w:trPr>
        <w:tc>
          <w:tcPr>
            <w:tcW w:w="0" w:type="auto"/>
            <w:vAlign w:val="center"/>
          </w:tcPr>
          <w:p w:rsidR="000323FA" w:rsidRPr="0027623B" w:rsidRDefault="000323FA" w:rsidP="000323FA">
            <w:pPr>
              <w:jc w:val="center"/>
              <w:rPr>
                <w:rFonts w:ascii="Arial" w:hAnsi="Arial" w:cs="Arial"/>
                <w:lang w:val="en-US"/>
              </w:rPr>
            </w:pPr>
            <w:r>
              <w:rPr>
                <w:rFonts w:ascii="Arial" w:hAnsi="Arial" w:cs="Arial"/>
                <w:lang w:val="en-US"/>
              </w:rPr>
              <w:t>1</w:t>
            </w:r>
          </w:p>
        </w:tc>
        <w:tc>
          <w:tcPr>
            <w:tcW w:w="2315" w:type="dxa"/>
            <w:vAlign w:val="center"/>
          </w:tcPr>
          <w:p w:rsidR="000323FA" w:rsidRDefault="00663172" w:rsidP="000323FA">
            <w:pPr>
              <w:jc w:val="center"/>
              <w:rPr>
                <w:rFonts w:ascii="Arial Unicode" w:hAnsi="Arial Unicode" w:cs="Arial"/>
              </w:rPr>
            </w:pPr>
            <w:r w:rsidRPr="00E02458">
              <w:rPr>
                <w:rFonts w:ascii="GHEA Grapalat" w:hAnsi="GHEA Grapalat"/>
              </w:rPr>
              <w:t>34141440</w:t>
            </w:r>
          </w:p>
        </w:tc>
        <w:tc>
          <w:tcPr>
            <w:tcW w:w="3727" w:type="dxa"/>
            <w:vAlign w:val="center"/>
          </w:tcPr>
          <w:p w:rsidR="000323FA" w:rsidRDefault="00663172" w:rsidP="000323FA">
            <w:pPr>
              <w:jc w:val="center"/>
              <w:rPr>
                <w:rFonts w:ascii="Arial LatRus" w:hAnsi="Arial LatRus" w:cs="Calibri"/>
              </w:rPr>
            </w:pPr>
            <w:r>
              <w:rPr>
                <w:rFonts w:ascii="GHEA Grapalat" w:hAnsi="GHEA Grapalat"/>
                <w:lang w:val="en-US"/>
              </w:rPr>
              <w:t>Л</w:t>
            </w:r>
            <w:r w:rsidRPr="00986696">
              <w:rPr>
                <w:rFonts w:ascii="GHEA Grapalat" w:hAnsi="GHEA Grapalat"/>
              </w:rPr>
              <w:t>егково</w:t>
            </w:r>
            <w:r>
              <w:rPr>
                <w:rFonts w:ascii="GHEA Grapalat" w:hAnsi="GHEA Grapalat"/>
                <w:lang w:val="en-US"/>
              </w:rPr>
              <w:t>й</w:t>
            </w:r>
            <w:r w:rsidRPr="00986696">
              <w:rPr>
                <w:rFonts w:ascii="GHEA Grapalat" w:hAnsi="GHEA Grapalat"/>
              </w:rPr>
              <w:t xml:space="preserve"> электромобил</w:t>
            </w:r>
            <w:r>
              <w:rPr>
                <w:rFonts w:ascii="GHEA Grapalat" w:hAnsi="GHEA Grapalat"/>
                <w:lang w:val="en-US"/>
              </w:rPr>
              <w:t>ь</w:t>
            </w:r>
            <w:r w:rsidRPr="00582113">
              <w:rPr>
                <w:rFonts w:ascii="GHEA Grapalat" w:hAnsi="GHEA Grapalat"/>
              </w:rPr>
              <w:t xml:space="preserve">  </w:t>
            </w:r>
          </w:p>
        </w:tc>
        <w:tc>
          <w:tcPr>
            <w:tcW w:w="6438" w:type="dxa"/>
            <w:vAlign w:val="center"/>
          </w:tcPr>
          <w:p w:rsidR="000323FA" w:rsidRPr="00E9005B" w:rsidRDefault="000323FA" w:rsidP="000323F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0323FA" w:rsidRPr="00576215" w:rsidRDefault="000323FA" w:rsidP="000323F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64BAB" w:rsidRPr="00576215" w:rsidTr="00885259">
        <w:trPr>
          <w:jc w:val="center"/>
        </w:trPr>
        <w:tc>
          <w:tcPr>
            <w:tcW w:w="14768" w:type="dxa"/>
            <w:gridSpan w:val="4"/>
            <w:vAlign w:val="center"/>
          </w:tcPr>
          <w:p w:rsidR="00364BAB" w:rsidRPr="00E9005B" w:rsidRDefault="00364BAB" w:rsidP="00885259">
            <w:pPr>
              <w:widowControl w:val="0"/>
              <w:spacing w:after="120"/>
              <w:ind w:right="-7"/>
              <w:jc w:val="center"/>
              <w:rPr>
                <w:rFonts w:ascii="GHEA Grapalat" w:hAnsi="GHEA Grapalat"/>
                <w:szCs w:val="20"/>
              </w:rPr>
            </w:pPr>
          </w:p>
        </w:tc>
        <w:tc>
          <w:tcPr>
            <w:tcW w:w="1184" w:type="dxa"/>
            <w:vAlign w:val="center"/>
          </w:tcPr>
          <w:p w:rsidR="00364BAB" w:rsidRPr="00576215" w:rsidRDefault="00364BAB" w:rsidP="00885259">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bl>
    <w:p w:rsidR="00417A05" w:rsidRDefault="00417A05" w:rsidP="00417A05">
      <w:pPr>
        <w:pStyle w:val="FootnoteText"/>
        <w:widowControl w:val="0"/>
        <w:jc w:val="both"/>
        <w:rPr>
          <w:rFonts w:ascii="GHEA Grapalat" w:hAnsi="GHEA Grapalat"/>
          <w:i/>
          <w:lang w:val="en-US"/>
        </w:rPr>
      </w:pPr>
    </w:p>
    <w:p w:rsidR="00417A05" w:rsidRPr="008842CE" w:rsidRDefault="00417A05" w:rsidP="00417A05">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17A05" w:rsidRPr="008842CE" w:rsidRDefault="00417A05" w:rsidP="00417A05">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417A05" w:rsidRPr="00233514" w:rsidRDefault="00417A05" w:rsidP="00417A05">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417A05" w:rsidRPr="00B138F3" w:rsidTr="00EA176E">
        <w:trPr>
          <w:jc w:val="center"/>
        </w:trPr>
        <w:tc>
          <w:tcPr>
            <w:tcW w:w="4536"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ПОКУПАТЕЛЬ</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w:t>
            </w:r>
          </w:p>
          <w:p w:rsidR="00417A05" w:rsidRPr="00B138F3" w:rsidRDefault="00417A05" w:rsidP="00EA176E">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417A05" w:rsidRPr="00B138F3" w:rsidRDefault="00417A05" w:rsidP="00EA176E">
            <w:pPr>
              <w:widowControl w:val="0"/>
              <w:spacing w:after="160"/>
              <w:jc w:val="center"/>
              <w:rPr>
                <w:rFonts w:ascii="GHEA Grapalat" w:hAnsi="GHEA Grapalat"/>
              </w:rPr>
            </w:pPr>
          </w:p>
        </w:tc>
        <w:tc>
          <w:tcPr>
            <w:tcW w:w="4343"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ПРОДАВЕЦ</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w:t>
            </w:r>
          </w:p>
          <w:p w:rsidR="00417A05" w:rsidRPr="00B138F3" w:rsidRDefault="00417A05" w:rsidP="00EA176E">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417A05" w:rsidRPr="00B138F3" w:rsidRDefault="00417A05" w:rsidP="00417A05">
      <w:pPr>
        <w:widowControl w:val="0"/>
        <w:spacing w:after="160"/>
        <w:rPr>
          <w:rFonts w:ascii="GHEA Grapalat" w:hAnsi="GHEA Grapalat"/>
        </w:rPr>
        <w:sectPr w:rsidR="00417A05" w:rsidRPr="00B138F3" w:rsidSect="00EA176E">
          <w:footnotePr>
            <w:pos w:val="beneathText"/>
          </w:footnotePr>
          <w:pgSz w:w="16838" w:h="11906" w:orient="landscape" w:code="9"/>
          <w:pgMar w:top="630" w:right="1418" w:bottom="1418" w:left="1418" w:header="561" w:footer="561" w:gutter="0"/>
          <w:cols w:space="720"/>
        </w:sectPr>
      </w:pPr>
    </w:p>
    <w:p w:rsidR="00417A05" w:rsidRPr="00B138F3" w:rsidRDefault="00417A05" w:rsidP="00417A05">
      <w:pPr>
        <w:widowControl w:val="0"/>
        <w:spacing w:after="160"/>
        <w:jc w:val="right"/>
        <w:rPr>
          <w:rFonts w:ascii="GHEA Grapalat" w:hAnsi="GHEA Grapalat"/>
          <w:i/>
        </w:rPr>
      </w:pPr>
      <w:r w:rsidRPr="00B138F3">
        <w:rPr>
          <w:rFonts w:ascii="GHEA Grapalat" w:hAnsi="GHEA Grapalat"/>
          <w:i/>
        </w:rPr>
        <w:lastRenderedPageBreak/>
        <w:t>Приложение № 3</w:t>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0D3A4C">
        <w:rPr>
          <w:rFonts w:ascii="GHEA Grapalat" w:hAnsi="GHEA Grapalat"/>
          <w:b/>
        </w:rPr>
        <w:t>24/</w:t>
      </w:r>
      <w:r w:rsidR="0027623B" w:rsidRPr="00FA1A96">
        <w:rPr>
          <w:rFonts w:ascii="GHEA Grapalat" w:hAnsi="GHEA Grapalat"/>
          <w:b/>
        </w:rPr>
        <w:t>1</w:t>
      </w:r>
      <w:r w:rsidR="00434F71" w:rsidRPr="00FA1A96">
        <w:rPr>
          <w:rFonts w:ascii="GHEA Grapalat" w:hAnsi="GHEA Grapalat"/>
          <w:b/>
        </w:rPr>
        <w:t>6</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D65C51">
        <w:rPr>
          <w:rFonts w:ascii="GHEA Grapalat" w:hAnsi="GHEA Grapalat"/>
          <w:i/>
        </w:rPr>
        <w:t>4</w:t>
      </w:r>
      <w:r w:rsidRPr="00FD14D7">
        <w:rPr>
          <w:rFonts w:ascii="GHEA Grapalat" w:hAnsi="GHEA Grapalat"/>
          <w:i/>
        </w:rPr>
        <w:t xml:space="preserve"> </w:t>
      </w:r>
      <w:r w:rsidRPr="00AA5BD2">
        <w:rPr>
          <w:rFonts w:ascii="GHEA Grapalat" w:hAnsi="GHEA Grapalat"/>
          <w:i/>
        </w:rPr>
        <w:t>г.</w:t>
      </w:r>
    </w:p>
    <w:p w:rsidR="00417A05" w:rsidRPr="00B138F3" w:rsidRDefault="00417A05" w:rsidP="00417A05">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417A05" w:rsidRPr="00B138F3" w:rsidTr="00EA176E">
        <w:trPr>
          <w:tblCellSpacing w:w="7" w:type="dxa"/>
          <w:jc w:val="center"/>
        </w:trPr>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 xml:space="preserve">Сторона договора </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место нахождения 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Р/С____________________________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 xml:space="preserve">Заказчик </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место нахождения 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Р/С_______________________________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УНН______________________________</w:t>
            </w:r>
          </w:p>
        </w:tc>
      </w:tr>
    </w:tbl>
    <w:p w:rsidR="00417A05" w:rsidRPr="00B138F3" w:rsidRDefault="00417A05" w:rsidP="00417A05">
      <w:pPr>
        <w:widowControl w:val="0"/>
        <w:spacing w:after="160"/>
        <w:ind w:firstLine="375"/>
        <w:rPr>
          <w:rFonts w:ascii="GHEA Grapalat" w:hAnsi="GHEA Grapalat"/>
          <w:iCs/>
        </w:rPr>
      </w:pPr>
    </w:p>
    <w:p w:rsidR="00417A05" w:rsidRPr="00B138F3" w:rsidRDefault="00417A05" w:rsidP="00417A05">
      <w:pPr>
        <w:widowControl w:val="0"/>
        <w:spacing w:after="160"/>
        <w:ind w:left="567" w:right="467"/>
        <w:jc w:val="center"/>
        <w:rPr>
          <w:rFonts w:ascii="GHEA Grapalat" w:hAnsi="GHEA Grapalat"/>
          <w:iCs/>
        </w:rPr>
      </w:pPr>
      <w:r w:rsidRPr="00B138F3">
        <w:rPr>
          <w:rFonts w:ascii="GHEA Grapalat" w:hAnsi="GHEA Grapalat"/>
          <w:b/>
        </w:rPr>
        <w:t>АКТ №</w:t>
      </w:r>
    </w:p>
    <w:p w:rsidR="00417A05" w:rsidRPr="00B138F3" w:rsidRDefault="00417A05" w:rsidP="00417A05">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417A05" w:rsidRPr="00B138F3" w:rsidRDefault="00417A05" w:rsidP="00417A05">
      <w:pPr>
        <w:pStyle w:val="BodyTextIndent"/>
        <w:widowControl w:val="0"/>
        <w:spacing w:after="160" w:line="240" w:lineRule="auto"/>
        <w:ind w:firstLine="0"/>
        <w:jc w:val="center"/>
        <w:rPr>
          <w:rFonts w:ascii="GHEA Grapalat" w:hAnsi="GHEA Grapalat"/>
          <w:b/>
          <w:bCs/>
          <w:iCs/>
          <w:sz w:val="24"/>
          <w:szCs w:val="24"/>
        </w:rPr>
      </w:pPr>
    </w:p>
    <w:p w:rsidR="00417A05" w:rsidRPr="00B138F3" w:rsidRDefault="00417A05" w:rsidP="00417A05">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417A05" w:rsidRPr="00B138F3" w:rsidRDefault="00417A05" w:rsidP="00417A05">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417A05" w:rsidRPr="00B138F3" w:rsidRDefault="00417A05" w:rsidP="00417A05">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417A05" w:rsidRPr="00B138F3" w:rsidRDefault="00417A05" w:rsidP="00417A05">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417A05" w:rsidRPr="00B138F3" w:rsidRDefault="00417A05" w:rsidP="00417A05">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417A05" w:rsidRPr="00B138F3" w:rsidRDefault="00417A05" w:rsidP="00417A05">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417A05" w:rsidRPr="00B138F3" w:rsidTr="00EA176E">
        <w:trPr>
          <w:jc w:val="center"/>
        </w:trPr>
        <w:tc>
          <w:tcPr>
            <w:tcW w:w="442"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417A05" w:rsidRPr="00B138F3" w:rsidRDefault="00417A05" w:rsidP="00EA17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417A05" w:rsidRPr="00B138F3" w:rsidTr="00EA176E">
        <w:trPr>
          <w:jc w:val="center"/>
        </w:trPr>
        <w:tc>
          <w:tcPr>
            <w:tcW w:w="442" w:type="dxa"/>
            <w:vMerge/>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417A05" w:rsidRPr="00B138F3" w:rsidTr="00EA176E">
        <w:trPr>
          <w:trHeight w:val="1105"/>
          <w:jc w:val="center"/>
        </w:trPr>
        <w:tc>
          <w:tcPr>
            <w:tcW w:w="442" w:type="dxa"/>
            <w:vMerge/>
            <w:tcBorders>
              <w:bottom w:val="single" w:sz="4" w:space="0" w:color="auto"/>
            </w:tcBorders>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r>
      <w:tr w:rsidR="00417A05" w:rsidRPr="00B138F3" w:rsidTr="00EA176E">
        <w:trPr>
          <w:jc w:val="center"/>
        </w:trPr>
        <w:tc>
          <w:tcPr>
            <w:tcW w:w="442"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r>
      <w:tr w:rsidR="00417A05" w:rsidRPr="00B138F3" w:rsidTr="00EA176E">
        <w:trPr>
          <w:jc w:val="center"/>
        </w:trPr>
        <w:tc>
          <w:tcPr>
            <w:tcW w:w="442"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r>
    </w:tbl>
    <w:p w:rsidR="00417A05" w:rsidRPr="00B138F3" w:rsidRDefault="00417A05" w:rsidP="00417A05">
      <w:pPr>
        <w:widowControl w:val="0"/>
        <w:spacing w:after="160"/>
        <w:ind w:firstLine="375"/>
        <w:jc w:val="both"/>
        <w:rPr>
          <w:rFonts w:ascii="GHEA Grapalat" w:hAnsi="GHEA Grapalat" w:cs="Arial"/>
          <w:iCs/>
          <w:lang w:val="en-US"/>
        </w:rPr>
      </w:pPr>
    </w:p>
    <w:p w:rsidR="00417A05" w:rsidRPr="00B138F3" w:rsidRDefault="00417A05" w:rsidP="00417A05">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417A05" w:rsidRPr="00B138F3" w:rsidRDefault="00417A05" w:rsidP="00417A05">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7A05" w:rsidRPr="00B138F3" w:rsidTr="00EA176E">
        <w:trPr>
          <w:trHeight w:val="266"/>
          <w:tblCellSpacing w:w="7" w:type="dxa"/>
          <w:jc w:val="center"/>
        </w:trPr>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Товар принят</w:t>
            </w:r>
          </w:p>
        </w:tc>
      </w:tr>
      <w:tr w:rsidR="00417A05" w:rsidRPr="00B138F3" w:rsidTr="00EA176E">
        <w:trPr>
          <w:trHeight w:val="473"/>
          <w:tblCellSpacing w:w="7" w:type="dxa"/>
          <w:jc w:val="center"/>
        </w:trPr>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 xml:space="preserve">_______________________ </w:t>
            </w:r>
          </w:p>
          <w:p w:rsidR="00417A05" w:rsidRPr="00B138F3" w:rsidRDefault="00417A05" w:rsidP="00EA176E">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_______________________</w:t>
            </w:r>
          </w:p>
          <w:p w:rsidR="00417A05" w:rsidRPr="00B138F3" w:rsidRDefault="00417A05" w:rsidP="00EA176E">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417A05" w:rsidRPr="00B138F3" w:rsidTr="00EA176E">
        <w:trPr>
          <w:trHeight w:val="503"/>
          <w:tblCellSpacing w:w="7" w:type="dxa"/>
          <w:jc w:val="center"/>
        </w:trPr>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 xml:space="preserve">______________________ </w:t>
            </w:r>
          </w:p>
          <w:p w:rsidR="00417A05" w:rsidRPr="00B138F3" w:rsidRDefault="00417A05" w:rsidP="00EA176E">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_______________________</w:t>
            </w:r>
          </w:p>
          <w:p w:rsidR="00417A05" w:rsidRPr="00B138F3" w:rsidRDefault="00417A05" w:rsidP="00EA176E">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417A05" w:rsidRPr="00B138F3" w:rsidTr="00EA176E">
        <w:trPr>
          <w:trHeight w:val="281"/>
          <w:tblCellSpacing w:w="7" w:type="dxa"/>
          <w:jc w:val="center"/>
        </w:trPr>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 П.</w:t>
            </w:r>
          </w:p>
        </w:tc>
      </w:tr>
    </w:tbl>
    <w:p w:rsidR="00417A05" w:rsidRPr="00B138F3" w:rsidRDefault="00417A05" w:rsidP="00417A05">
      <w:pPr>
        <w:widowControl w:val="0"/>
        <w:spacing w:after="160"/>
        <w:jc w:val="right"/>
        <w:rPr>
          <w:rFonts w:ascii="GHEA Grapalat" w:hAnsi="GHEA Grapalat" w:cs="Sylfaen"/>
          <w:b/>
        </w:rPr>
      </w:pPr>
    </w:p>
    <w:p w:rsidR="00417A05" w:rsidRPr="00B138F3" w:rsidRDefault="00417A05" w:rsidP="00417A05">
      <w:pPr>
        <w:rPr>
          <w:rFonts w:ascii="GHEA Grapalat" w:hAnsi="GHEA Grapalat" w:cs="Sylfaen"/>
          <w:b/>
        </w:rPr>
      </w:pPr>
      <w:r w:rsidRPr="00B138F3">
        <w:rPr>
          <w:rFonts w:ascii="GHEA Grapalat" w:hAnsi="GHEA Grapalat" w:cs="Sylfaen"/>
          <w:b/>
        </w:rPr>
        <w:br w:type="page"/>
      </w:r>
    </w:p>
    <w:p w:rsidR="00417A05" w:rsidRPr="00B138F3" w:rsidRDefault="00417A05" w:rsidP="00417A05">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0D3A4C">
        <w:rPr>
          <w:rFonts w:ascii="GHEA Grapalat" w:hAnsi="GHEA Grapalat"/>
          <w:b/>
        </w:rPr>
        <w:t>24/</w:t>
      </w:r>
      <w:r w:rsidR="0027623B" w:rsidRPr="00FA1A96">
        <w:rPr>
          <w:rFonts w:ascii="GHEA Grapalat" w:hAnsi="GHEA Grapalat"/>
          <w:b/>
        </w:rPr>
        <w:t>1</w:t>
      </w:r>
      <w:r w:rsidR="00434F71" w:rsidRPr="00FA1A96">
        <w:rPr>
          <w:rFonts w:ascii="GHEA Grapalat" w:hAnsi="GHEA Grapalat"/>
          <w:b/>
        </w:rPr>
        <w:t>6</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C117A5" w:rsidRPr="00885259">
        <w:rPr>
          <w:rFonts w:ascii="GHEA Grapalat" w:hAnsi="GHEA Grapalat"/>
          <w:i/>
        </w:rPr>
        <w:t xml:space="preserve"> </w:t>
      </w:r>
      <w:r w:rsidRPr="00AA5BD2">
        <w:rPr>
          <w:rFonts w:ascii="GHEA Grapalat" w:hAnsi="GHEA Grapalat"/>
          <w:i/>
        </w:rPr>
        <w:t>г.</w:t>
      </w:r>
    </w:p>
    <w:p w:rsidR="00417A05" w:rsidRPr="00B138F3" w:rsidRDefault="00417A05" w:rsidP="00417A05">
      <w:pPr>
        <w:widowControl w:val="0"/>
        <w:tabs>
          <w:tab w:val="left" w:pos="360"/>
          <w:tab w:val="left" w:pos="540"/>
        </w:tabs>
        <w:spacing w:after="160"/>
        <w:jc w:val="center"/>
        <w:rPr>
          <w:rFonts w:ascii="GHEA Grapalat" w:hAnsi="GHEA Grapalat" w:cs="Sylfaen"/>
          <w:b/>
          <w:bCs/>
        </w:rPr>
      </w:pPr>
    </w:p>
    <w:p w:rsidR="00417A05" w:rsidRPr="00B138F3" w:rsidRDefault="00417A05" w:rsidP="00417A05">
      <w:pPr>
        <w:widowControl w:val="0"/>
        <w:spacing w:after="160"/>
        <w:jc w:val="center"/>
        <w:rPr>
          <w:rFonts w:ascii="GHEA Grapalat" w:hAnsi="GHEA Grapalat" w:cs="Sylfaen"/>
          <w:bCs/>
        </w:rPr>
      </w:pPr>
      <w:r w:rsidRPr="00B138F3">
        <w:rPr>
          <w:rFonts w:ascii="GHEA Grapalat" w:hAnsi="GHEA Grapalat"/>
        </w:rPr>
        <w:t>АКТ №———</w:t>
      </w:r>
    </w:p>
    <w:p w:rsidR="00417A05" w:rsidRPr="00B138F3" w:rsidRDefault="00417A05" w:rsidP="00417A05">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417A05" w:rsidRPr="00B138F3" w:rsidRDefault="00417A05" w:rsidP="00417A05">
      <w:pPr>
        <w:widowControl w:val="0"/>
        <w:tabs>
          <w:tab w:val="left" w:pos="360"/>
          <w:tab w:val="left" w:pos="540"/>
        </w:tabs>
        <w:spacing w:after="160"/>
        <w:jc w:val="center"/>
        <w:rPr>
          <w:rFonts w:ascii="GHEA Grapalat" w:hAnsi="GHEA Grapalat" w:cs="Sylfaen"/>
        </w:rPr>
      </w:pPr>
    </w:p>
    <w:p w:rsidR="00417A05" w:rsidRPr="00B138F3" w:rsidRDefault="00417A05" w:rsidP="00417A05">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417A05" w:rsidRPr="00B138F3" w:rsidRDefault="00417A05" w:rsidP="00417A05">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417A05" w:rsidRPr="00B138F3" w:rsidRDefault="00417A05" w:rsidP="00417A05">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417A05" w:rsidRPr="00B138F3" w:rsidRDefault="00417A05" w:rsidP="00417A05">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417A05" w:rsidRPr="00B138F3" w:rsidRDefault="00417A05" w:rsidP="00417A05">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417A05" w:rsidRPr="00B138F3" w:rsidRDefault="00417A05" w:rsidP="00417A05">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417A05" w:rsidRPr="00B138F3" w:rsidRDefault="00417A05" w:rsidP="00417A05">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7A05" w:rsidRPr="00B138F3" w:rsidTr="00EA176E">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7A05" w:rsidRPr="00B138F3" w:rsidRDefault="00417A05" w:rsidP="00EA176E">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417A05" w:rsidRPr="00B138F3" w:rsidTr="00EA176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7A05" w:rsidRPr="00B138F3" w:rsidRDefault="00417A05" w:rsidP="00EA176E">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417A05" w:rsidRPr="00B138F3" w:rsidTr="00EA176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r>
      <w:tr w:rsidR="00417A05" w:rsidRPr="00B138F3" w:rsidTr="00EA176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r>
    </w:tbl>
    <w:p w:rsidR="00417A05" w:rsidRPr="00B138F3" w:rsidRDefault="00417A05" w:rsidP="00417A05">
      <w:pPr>
        <w:widowControl w:val="0"/>
        <w:tabs>
          <w:tab w:val="left" w:pos="360"/>
          <w:tab w:val="left" w:pos="540"/>
        </w:tabs>
        <w:spacing w:after="160"/>
        <w:jc w:val="both"/>
        <w:rPr>
          <w:rFonts w:ascii="GHEA Grapalat" w:hAnsi="GHEA Grapalat" w:cs="Sylfaen"/>
        </w:rPr>
      </w:pPr>
    </w:p>
    <w:p w:rsidR="00417A05" w:rsidRPr="00B138F3" w:rsidRDefault="00417A05" w:rsidP="00417A05">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417A05" w:rsidRDefault="00417A05" w:rsidP="00417A05">
      <w:pPr>
        <w:rPr>
          <w:rFonts w:ascii="GHEA Grapalat" w:hAnsi="GHEA Grapalat"/>
        </w:rPr>
      </w:pPr>
      <w:r>
        <w:rPr>
          <w:rFonts w:ascii="GHEA Grapalat" w:hAnsi="GHEA Grapalat"/>
        </w:rPr>
        <w:t xml:space="preserve">                                                       </w:t>
      </w:r>
    </w:p>
    <w:p w:rsidR="00417A05" w:rsidRPr="00B138F3" w:rsidRDefault="00417A05" w:rsidP="00417A05">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417A05" w:rsidRPr="00B138F3" w:rsidRDefault="00417A05" w:rsidP="00417A05">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417A05" w:rsidRPr="00B138F3" w:rsidTr="00EA176E">
        <w:tc>
          <w:tcPr>
            <w:tcW w:w="4450" w:type="dxa"/>
          </w:tcPr>
          <w:p w:rsidR="00417A05" w:rsidRPr="00B138F3" w:rsidRDefault="00417A05" w:rsidP="00EA176E">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417A05" w:rsidRPr="00B138F3" w:rsidRDefault="00417A05" w:rsidP="00EA176E">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417A05" w:rsidRPr="00B138F3" w:rsidRDefault="00417A05" w:rsidP="00417A05">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417A05" w:rsidRPr="00B138F3" w:rsidRDefault="00417A05" w:rsidP="00417A05">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7A05" w:rsidRPr="00B138F3" w:rsidTr="00EA176E">
        <w:trPr>
          <w:tblCellSpacing w:w="7" w:type="dxa"/>
          <w:jc w:val="center"/>
        </w:trPr>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 xml:space="preserve">___________________________ </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___________________________</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417A05" w:rsidRPr="00B138F3" w:rsidTr="00EA176E">
        <w:trPr>
          <w:tblCellSpacing w:w="7" w:type="dxa"/>
          <w:jc w:val="center"/>
        </w:trPr>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 xml:space="preserve">___________________________ </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___________________________</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417A05" w:rsidRPr="00B138F3" w:rsidRDefault="00417A05" w:rsidP="00417A05">
      <w:pPr>
        <w:widowControl w:val="0"/>
        <w:spacing w:after="160"/>
        <w:ind w:left="-142" w:firstLine="142"/>
        <w:jc w:val="center"/>
        <w:rPr>
          <w:rFonts w:ascii="GHEA Grapalat" w:hAnsi="GHEA Grapalat" w:cs="Sylfaen"/>
          <w:b/>
        </w:rPr>
      </w:pPr>
    </w:p>
    <w:p w:rsidR="00417A05" w:rsidRPr="00B138F3" w:rsidRDefault="00417A05" w:rsidP="00417A05">
      <w:pPr>
        <w:widowControl w:val="0"/>
        <w:spacing w:after="160"/>
        <w:ind w:left="-142" w:firstLine="142"/>
        <w:jc w:val="center"/>
        <w:rPr>
          <w:rFonts w:ascii="GHEA Grapalat" w:hAnsi="GHEA Grapalat" w:cs="Sylfaen"/>
          <w:b/>
        </w:rPr>
      </w:pPr>
    </w:p>
    <w:p w:rsidR="00417A05" w:rsidRPr="00B138F3" w:rsidRDefault="00417A05" w:rsidP="00FD14D7">
      <w:pPr>
        <w:widowControl w:val="0"/>
        <w:spacing w:after="160"/>
        <w:ind w:firstLine="709"/>
        <w:jc w:val="both"/>
        <w:rPr>
          <w:rFonts w:ascii="GHEA Grapalat" w:hAnsi="GHEA Grapalat" w:cs="Sylfaen"/>
          <w:b/>
        </w:rPr>
      </w:pPr>
    </w:p>
    <w:sectPr w:rsidR="00417A05" w:rsidRPr="00B138F3" w:rsidSect="00FD14D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907" w:rsidRDefault="00AD3907">
      <w:r>
        <w:separator/>
      </w:r>
    </w:p>
  </w:endnote>
  <w:endnote w:type="continuationSeparator" w:id="0">
    <w:p w:rsidR="00AD3907" w:rsidRDefault="00AD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176738"/>
      <w:docPartObj>
        <w:docPartGallery w:val="Page Numbers (Bottom of Page)"/>
        <w:docPartUnique/>
      </w:docPartObj>
    </w:sdtPr>
    <w:sdtEndPr>
      <w:rPr>
        <w:rFonts w:ascii="GHEA Grapalat" w:hAnsi="GHEA Grapalat"/>
        <w:sz w:val="24"/>
        <w:szCs w:val="24"/>
      </w:rPr>
    </w:sdtEndPr>
    <w:sdtContent>
      <w:p w:rsidR="00020CDA" w:rsidRPr="00C861E9" w:rsidRDefault="00020CDA">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17BF8">
          <w:rPr>
            <w:rFonts w:ascii="GHEA Grapalat" w:hAnsi="GHEA Grapalat"/>
            <w:noProof/>
            <w:sz w:val="24"/>
            <w:szCs w:val="24"/>
          </w:rPr>
          <w:t>21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907" w:rsidRDefault="00AD3907">
      <w:r>
        <w:separator/>
      </w:r>
    </w:p>
  </w:footnote>
  <w:footnote w:type="continuationSeparator" w:id="0">
    <w:p w:rsidR="00AD3907" w:rsidRDefault="00AD3907">
      <w:r>
        <w:continuationSeparator/>
      </w:r>
    </w:p>
  </w:footnote>
  <w:footnote w:id="1">
    <w:p w:rsidR="00020CDA" w:rsidRPr="00CD6B60" w:rsidRDefault="00020CDA"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20CDA" w:rsidRPr="00CD6B60" w:rsidRDefault="00020CD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20CDA" w:rsidRPr="00CD6B60" w:rsidRDefault="00020CD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20CDA" w:rsidRPr="00CD6B60" w:rsidRDefault="00020CDA"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020CDA" w:rsidRPr="00CA2B01" w:rsidRDefault="00020CDA"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020CDA" w:rsidRPr="00CA2B01" w:rsidRDefault="00020CDA"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020CDA" w:rsidRPr="00CA2B01" w:rsidRDefault="00020CD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020CDA" w:rsidRPr="005D5092" w:rsidRDefault="00020CDA"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020CDA" w:rsidRPr="0034222E" w:rsidDel="00932115" w:rsidRDefault="00020CDA" w:rsidP="00AF1F59">
      <w:pPr>
        <w:pStyle w:val="FootnoteText"/>
        <w:jc w:val="both"/>
        <w:rPr>
          <w:del w:id="1"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rsidR="00020CDA" w:rsidRPr="00FE2AA4" w:rsidRDefault="00020CDA">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rsidR="00020CDA" w:rsidRPr="008842CE" w:rsidRDefault="00020CDA"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20CDA" w:rsidRPr="000811C1" w:rsidRDefault="00020CDA">
      <w:pPr>
        <w:pStyle w:val="FootnoteText"/>
        <w:rPr>
          <w:lang w:val="af-ZA"/>
        </w:rPr>
      </w:pPr>
    </w:p>
  </w:footnote>
  <w:footnote w:id="6">
    <w:p w:rsidR="00020CDA" w:rsidRPr="004A4643" w:rsidRDefault="00020CDA" w:rsidP="00367A7C">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7">
    <w:p w:rsidR="00020CDA" w:rsidRPr="008E4439" w:rsidRDefault="00020CDA"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20CDA" w:rsidRPr="000811C1" w:rsidRDefault="00020CDA" w:rsidP="0027573B">
      <w:pPr>
        <w:pStyle w:val="FootnoteText"/>
        <w:rPr>
          <w:rFonts w:ascii="Sylfaen" w:hAnsi="Sylfaen"/>
          <w:sz w:val="18"/>
          <w:szCs w:val="18"/>
        </w:rPr>
      </w:pPr>
    </w:p>
  </w:footnote>
  <w:footnote w:id="8">
    <w:p w:rsidR="00020CDA" w:rsidRPr="00A31673" w:rsidRDefault="00020CDA">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020CDA" w:rsidRPr="008416BA" w:rsidRDefault="00020CDA"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20CDA" w:rsidRDefault="00020CDA" w:rsidP="006B3E56">
      <w:pPr>
        <w:jc w:val="both"/>
      </w:pPr>
    </w:p>
    <w:p w:rsidR="00020CDA" w:rsidRPr="008B70EB" w:rsidRDefault="00020CDA"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020CDA" w:rsidRPr="008B70EB" w:rsidRDefault="00020CDA"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020CDA" w:rsidRPr="008B70EB" w:rsidRDefault="00020CD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020CDA" w:rsidRDefault="00020CDA" w:rsidP="00637230">
      <w:pPr>
        <w:jc w:val="both"/>
        <w:rPr>
          <w:rFonts w:asciiTheme="minorHAnsi" w:hAnsiTheme="minorHAnsi"/>
          <w:lang w:val="af-ZA"/>
        </w:rPr>
      </w:pPr>
    </w:p>
  </w:footnote>
  <w:footnote w:id="10">
    <w:p w:rsidR="00020CDA" w:rsidRPr="00D3436F" w:rsidRDefault="00020CD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20CDA" w:rsidRPr="00D3436F" w:rsidRDefault="00020CDA">
      <w:pPr>
        <w:pStyle w:val="FootnoteText"/>
        <w:rPr>
          <w:lang w:val="es-ES"/>
        </w:rPr>
      </w:pPr>
    </w:p>
  </w:footnote>
  <w:footnote w:id="11">
    <w:p w:rsidR="00020CDA" w:rsidRPr="008842CE" w:rsidRDefault="00020CDA" w:rsidP="003D2FE2">
      <w:pPr>
        <w:pStyle w:val="FootnoteText"/>
        <w:jc w:val="both"/>
      </w:pPr>
    </w:p>
  </w:footnote>
  <w:footnote w:id="12">
    <w:p w:rsidR="00020CDA" w:rsidRPr="008842CE" w:rsidRDefault="00020CDA" w:rsidP="000A214C">
      <w:pPr>
        <w:pStyle w:val="FootnoteText"/>
        <w:jc w:val="both"/>
      </w:pPr>
    </w:p>
  </w:footnote>
  <w:footnote w:id="13">
    <w:p w:rsidR="00020CDA" w:rsidRPr="00D3436F" w:rsidRDefault="00020CDA" w:rsidP="00417A05">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020CDA" w:rsidRPr="00402BC3" w:rsidRDefault="00020CDA" w:rsidP="00417A05">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20CDA" w:rsidRPr="00552088" w:rsidRDefault="00020CDA" w:rsidP="00417A05">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20CDA" w:rsidRPr="00D3436F" w:rsidRDefault="00020CDA" w:rsidP="00417A05">
      <w:pPr>
        <w:pStyle w:val="FootnoteText"/>
        <w:rPr>
          <w:lang w:val="hy-AM"/>
        </w:rPr>
      </w:pPr>
    </w:p>
  </w:footnote>
  <w:footnote w:id="15">
    <w:p w:rsidR="00020CDA" w:rsidRPr="00D3436F" w:rsidRDefault="00020CDA" w:rsidP="00417A05">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020CDA" w:rsidRPr="008842CE" w:rsidRDefault="00020CDA" w:rsidP="00417A05">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20CDA" w:rsidRPr="00D3436F" w:rsidRDefault="00020CDA" w:rsidP="00417A05">
      <w:pPr>
        <w:pStyle w:val="FootnoteText"/>
        <w:rPr>
          <w:lang w:val="hy-AM"/>
        </w:rPr>
      </w:pPr>
    </w:p>
  </w:footnote>
  <w:footnote w:id="17">
    <w:p w:rsidR="00020CDA" w:rsidRPr="008842CE" w:rsidRDefault="00020CDA" w:rsidP="00417A05">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020CDA" w:rsidRPr="008842CE" w:rsidRDefault="00020CDA" w:rsidP="00417A05">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020CDA" w:rsidRPr="00D3436F" w:rsidRDefault="00020CDA" w:rsidP="00417A05">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021"/>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382"/>
    <w:rsid w:val="00012E2C"/>
    <w:rsid w:val="00013093"/>
    <w:rsid w:val="000132F3"/>
    <w:rsid w:val="00013C24"/>
    <w:rsid w:val="00016653"/>
    <w:rsid w:val="00016DFB"/>
    <w:rsid w:val="00017484"/>
    <w:rsid w:val="000209D3"/>
    <w:rsid w:val="00020B2E"/>
    <w:rsid w:val="00020C83"/>
    <w:rsid w:val="00020CDA"/>
    <w:rsid w:val="00021C2E"/>
    <w:rsid w:val="000228A9"/>
    <w:rsid w:val="00023384"/>
    <w:rsid w:val="000238FE"/>
    <w:rsid w:val="00023F8F"/>
    <w:rsid w:val="000241CA"/>
    <w:rsid w:val="000246E6"/>
    <w:rsid w:val="00024FA3"/>
    <w:rsid w:val="00025353"/>
    <w:rsid w:val="00025A85"/>
    <w:rsid w:val="00026351"/>
    <w:rsid w:val="00027088"/>
    <w:rsid w:val="00027166"/>
    <w:rsid w:val="0002741C"/>
    <w:rsid w:val="000275BF"/>
    <w:rsid w:val="0002794E"/>
    <w:rsid w:val="00030D40"/>
    <w:rsid w:val="000312D9"/>
    <w:rsid w:val="000313A6"/>
    <w:rsid w:val="00031666"/>
    <w:rsid w:val="000316DF"/>
    <w:rsid w:val="00031B01"/>
    <w:rsid w:val="000323FA"/>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0E52"/>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2C9"/>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6DE7"/>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2A84"/>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460"/>
    <w:rsid w:val="000D07E4"/>
    <w:rsid w:val="000D10F1"/>
    <w:rsid w:val="000D13A5"/>
    <w:rsid w:val="000D16B6"/>
    <w:rsid w:val="000D1BED"/>
    <w:rsid w:val="000D2527"/>
    <w:rsid w:val="000D2D8A"/>
    <w:rsid w:val="000D3188"/>
    <w:rsid w:val="000D34C8"/>
    <w:rsid w:val="000D3A4C"/>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9B"/>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3A"/>
    <w:rsid w:val="000F7AE0"/>
    <w:rsid w:val="0010050E"/>
    <w:rsid w:val="001005B0"/>
    <w:rsid w:val="0010067B"/>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BC2"/>
    <w:rsid w:val="00116F24"/>
    <w:rsid w:val="00117020"/>
    <w:rsid w:val="00117833"/>
    <w:rsid w:val="00117964"/>
    <w:rsid w:val="00117DAA"/>
    <w:rsid w:val="00122FC9"/>
    <w:rsid w:val="00123294"/>
    <w:rsid w:val="001235E7"/>
    <w:rsid w:val="00123F5E"/>
    <w:rsid w:val="00124461"/>
    <w:rsid w:val="00125AA6"/>
    <w:rsid w:val="00126D48"/>
    <w:rsid w:val="001272AE"/>
    <w:rsid w:val="001276C9"/>
    <w:rsid w:val="00130202"/>
    <w:rsid w:val="001305C6"/>
    <w:rsid w:val="00130A69"/>
    <w:rsid w:val="00131417"/>
    <w:rsid w:val="00131E9C"/>
    <w:rsid w:val="00132600"/>
    <w:rsid w:val="00132BCD"/>
    <w:rsid w:val="00132FA8"/>
    <w:rsid w:val="00132FDD"/>
    <w:rsid w:val="00133A5A"/>
    <w:rsid w:val="00133CE4"/>
    <w:rsid w:val="00133E7C"/>
    <w:rsid w:val="00133ED4"/>
    <w:rsid w:val="00134D6E"/>
    <w:rsid w:val="00134D7B"/>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391"/>
    <w:rsid w:val="001647D2"/>
    <w:rsid w:val="001649C8"/>
    <w:rsid w:val="00164BBC"/>
    <w:rsid w:val="0016519F"/>
    <w:rsid w:val="00166DDC"/>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4C69"/>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485"/>
    <w:rsid w:val="001F0B18"/>
    <w:rsid w:val="001F0DAB"/>
    <w:rsid w:val="001F0F81"/>
    <w:rsid w:val="001F1DF0"/>
    <w:rsid w:val="001F1DF7"/>
    <w:rsid w:val="001F24B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280"/>
    <w:rsid w:val="00217344"/>
    <w:rsid w:val="00217710"/>
    <w:rsid w:val="002203A5"/>
    <w:rsid w:val="00220ACB"/>
    <w:rsid w:val="00220C7C"/>
    <w:rsid w:val="002218FE"/>
    <w:rsid w:val="00221C7B"/>
    <w:rsid w:val="0022247D"/>
    <w:rsid w:val="002227A9"/>
    <w:rsid w:val="00222CDB"/>
    <w:rsid w:val="00223F2D"/>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0E"/>
    <w:rsid w:val="0023679B"/>
    <w:rsid w:val="00236B75"/>
    <w:rsid w:val="002370BC"/>
    <w:rsid w:val="002376B5"/>
    <w:rsid w:val="0024027D"/>
    <w:rsid w:val="00240289"/>
    <w:rsid w:val="00240609"/>
    <w:rsid w:val="002406D8"/>
    <w:rsid w:val="0024186B"/>
    <w:rsid w:val="00241C72"/>
    <w:rsid w:val="00241F05"/>
    <w:rsid w:val="0024205E"/>
    <w:rsid w:val="00244B38"/>
    <w:rsid w:val="00247E10"/>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2F1C"/>
    <w:rsid w:val="00263035"/>
    <w:rsid w:val="00263094"/>
    <w:rsid w:val="002638A5"/>
    <w:rsid w:val="00263D72"/>
    <w:rsid w:val="00263E28"/>
    <w:rsid w:val="0026413D"/>
    <w:rsid w:val="0026426F"/>
    <w:rsid w:val="00264D13"/>
    <w:rsid w:val="00265A4B"/>
    <w:rsid w:val="00265D18"/>
    <w:rsid w:val="00266522"/>
    <w:rsid w:val="002665A4"/>
    <w:rsid w:val="002674D5"/>
    <w:rsid w:val="0027052A"/>
    <w:rsid w:val="0027061F"/>
    <w:rsid w:val="00270D59"/>
    <w:rsid w:val="002716CA"/>
    <w:rsid w:val="00271DF6"/>
    <w:rsid w:val="0027256A"/>
    <w:rsid w:val="002737E0"/>
    <w:rsid w:val="00273A88"/>
    <w:rsid w:val="00273B4F"/>
    <w:rsid w:val="00273E01"/>
    <w:rsid w:val="00274353"/>
    <w:rsid w:val="0027499F"/>
    <w:rsid w:val="00274BCC"/>
    <w:rsid w:val="00274F0E"/>
    <w:rsid w:val="002754C4"/>
    <w:rsid w:val="0027573B"/>
    <w:rsid w:val="0027623B"/>
    <w:rsid w:val="00276441"/>
    <w:rsid w:val="00276B03"/>
    <w:rsid w:val="0027775F"/>
    <w:rsid w:val="00277C72"/>
    <w:rsid w:val="00277F14"/>
    <w:rsid w:val="00280E91"/>
    <w:rsid w:val="00281D16"/>
    <w:rsid w:val="00282865"/>
    <w:rsid w:val="00283198"/>
    <w:rsid w:val="00283E26"/>
    <w:rsid w:val="00283F0A"/>
    <w:rsid w:val="002845EA"/>
    <w:rsid w:val="002846B1"/>
    <w:rsid w:val="00286CDB"/>
    <w:rsid w:val="00286D44"/>
    <w:rsid w:val="0028726A"/>
    <w:rsid w:val="00291919"/>
    <w:rsid w:val="00291CA2"/>
    <w:rsid w:val="00291EFF"/>
    <w:rsid w:val="002926D4"/>
    <w:rsid w:val="002929F0"/>
    <w:rsid w:val="00293A25"/>
    <w:rsid w:val="00293A76"/>
    <w:rsid w:val="00293C7D"/>
    <w:rsid w:val="002941F2"/>
    <w:rsid w:val="00294BD5"/>
    <w:rsid w:val="00294F67"/>
    <w:rsid w:val="00294FFF"/>
    <w:rsid w:val="0029515A"/>
    <w:rsid w:val="00295CCB"/>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1D1"/>
    <w:rsid w:val="002C4A44"/>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778"/>
    <w:rsid w:val="002E3E26"/>
    <w:rsid w:val="002E4305"/>
    <w:rsid w:val="002E474D"/>
    <w:rsid w:val="002E530A"/>
    <w:rsid w:val="002E531D"/>
    <w:rsid w:val="002E5471"/>
    <w:rsid w:val="002E57E8"/>
    <w:rsid w:val="002E5FDA"/>
    <w:rsid w:val="002E727E"/>
    <w:rsid w:val="002E7EE1"/>
    <w:rsid w:val="002F0984"/>
    <w:rsid w:val="002F0989"/>
    <w:rsid w:val="002F0DCF"/>
    <w:rsid w:val="002F1AB3"/>
    <w:rsid w:val="002F1DDA"/>
    <w:rsid w:val="002F1F78"/>
    <w:rsid w:val="002F2045"/>
    <w:rsid w:val="002F2657"/>
    <w:rsid w:val="002F27C9"/>
    <w:rsid w:val="002F2A55"/>
    <w:rsid w:val="002F2B23"/>
    <w:rsid w:val="002F35FE"/>
    <w:rsid w:val="002F5C8E"/>
    <w:rsid w:val="002F6164"/>
    <w:rsid w:val="002F6FA0"/>
    <w:rsid w:val="002F7000"/>
    <w:rsid w:val="002F727B"/>
    <w:rsid w:val="002F7391"/>
    <w:rsid w:val="002F7A7E"/>
    <w:rsid w:val="002F7B3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217A"/>
    <w:rsid w:val="003141B6"/>
    <w:rsid w:val="003153FF"/>
    <w:rsid w:val="00316381"/>
    <w:rsid w:val="003163A5"/>
    <w:rsid w:val="003169A4"/>
    <w:rsid w:val="00317BD2"/>
    <w:rsid w:val="0032071C"/>
    <w:rsid w:val="003213B1"/>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68BF"/>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BAB"/>
    <w:rsid w:val="00364E7A"/>
    <w:rsid w:val="003650C5"/>
    <w:rsid w:val="0036520F"/>
    <w:rsid w:val="0036524F"/>
    <w:rsid w:val="003653B7"/>
    <w:rsid w:val="00366C4E"/>
    <w:rsid w:val="00367A7C"/>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68F"/>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0D4"/>
    <w:rsid w:val="003A2BE0"/>
    <w:rsid w:val="003A2D11"/>
    <w:rsid w:val="003A39AC"/>
    <w:rsid w:val="003A5049"/>
    <w:rsid w:val="003A5533"/>
    <w:rsid w:val="003A5B8F"/>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1D3"/>
    <w:rsid w:val="003C53D4"/>
    <w:rsid w:val="003C5795"/>
    <w:rsid w:val="003C594F"/>
    <w:rsid w:val="003C5E16"/>
    <w:rsid w:val="003C61D5"/>
    <w:rsid w:val="003C635A"/>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BF1"/>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700"/>
    <w:rsid w:val="00405996"/>
    <w:rsid w:val="004068F5"/>
    <w:rsid w:val="004072C8"/>
    <w:rsid w:val="0040761D"/>
    <w:rsid w:val="0041023E"/>
    <w:rsid w:val="004110AC"/>
    <w:rsid w:val="0041124D"/>
    <w:rsid w:val="004116A0"/>
    <w:rsid w:val="00411A25"/>
    <w:rsid w:val="00411D9D"/>
    <w:rsid w:val="00413390"/>
    <w:rsid w:val="00413595"/>
    <w:rsid w:val="00413B08"/>
    <w:rsid w:val="004160B9"/>
    <w:rsid w:val="00416F1E"/>
    <w:rsid w:val="0041739A"/>
    <w:rsid w:val="004175B6"/>
    <w:rsid w:val="00417A05"/>
    <w:rsid w:val="00417E48"/>
    <w:rsid w:val="00417F33"/>
    <w:rsid w:val="00421AEB"/>
    <w:rsid w:val="00422009"/>
    <w:rsid w:val="00422802"/>
    <w:rsid w:val="004246FA"/>
    <w:rsid w:val="004250DA"/>
    <w:rsid w:val="00425BAB"/>
    <w:rsid w:val="004265CE"/>
    <w:rsid w:val="00427EAA"/>
    <w:rsid w:val="004300C2"/>
    <w:rsid w:val="00431998"/>
    <w:rsid w:val="00431DA5"/>
    <w:rsid w:val="004320F2"/>
    <w:rsid w:val="00434D1C"/>
    <w:rsid w:val="00434F71"/>
    <w:rsid w:val="0043558D"/>
    <w:rsid w:val="004361D6"/>
    <w:rsid w:val="0043641B"/>
    <w:rsid w:val="0043662A"/>
    <w:rsid w:val="00436DF8"/>
    <w:rsid w:val="004373E3"/>
    <w:rsid w:val="004377AD"/>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88E"/>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1F8"/>
    <w:rsid w:val="00466714"/>
    <w:rsid w:val="00466F7A"/>
    <w:rsid w:val="004672FC"/>
    <w:rsid w:val="00467B47"/>
    <w:rsid w:val="00467E75"/>
    <w:rsid w:val="0047117B"/>
    <w:rsid w:val="00471867"/>
    <w:rsid w:val="004722BC"/>
    <w:rsid w:val="0047258C"/>
    <w:rsid w:val="00472963"/>
    <w:rsid w:val="00472E68"/>
    <w:rsid w:val="004732CD"/>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761"/>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35F"/>
    <w:rsid w:val="004B383E"/>
    <w:rsid w:val="004B4580"/>
    <w:rsid w:val="004B4B72"/>
    <w:rsid w:val="004B5522"/>
    <w:rsid w:val="004B5B74"/>
    <w:rsid w:val="004B60F5"/>
    <w:rsid w:val="004B61C2"/>
    <w:rsid w:val="004B6642"/>
    <w:rsid w:val="004B6A49"/>
    <w:rsid w:val="004B6D52"/>
    <w:rsid w:val="004B7B69"/>
    <w:rsid w:val="004C028A"/>
    <w:rsid w:val="004C17D2"/>
    <w:rsid w:val="004C1D9B"/>
    <w:rsid w:val="004C217A"/>
    <w:rsid w:val="004C3803"/>
    <w:rsid w:val="004C3E56"/>
    <w:rsid w:val="004C5CF3"/>
    <w:rsid w:val="004C78E7"/>
    <w:rsid w:val="004D0281"/>
    <w:rsid w:val="004D0AE2"/>
    <w:rsid w:val="004D0EA7"/>
    <w:rsid w:val="004D1C32"/>
    <w:rsid w:val="004D1E87"/>
    <w:rsid w:val="004D25F6"/>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B19"/>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5F39"/>
    <w:rsid w:val="005066AC"/>
    <w:rsid w:val="00506832"/>
    <w:rsid w:val="00507FEA"/>
    <w:rsid w:val="00510110"/>
    <w:rsid w:val="00510176"/>
    <w:rsid w:val="005106CC"/>
    <w:rsid w:val="00510CB7"/>
    <w:rsid w:val="005110F0"/>
    <w:rsid w:val="005111B4"/>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131C"/>
    <w:rsid w:val="0053262C"/>
    <w:rsid w:val="00532EDD"/>
    <w:rsid w:val="00533989"/>
    <w:rsid w:val="00533A69"/>
    <w:rsid w:val="00533C35"/>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B96"/>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023"/>
    <w:rsid w:val="005736CA"/>
    <w:rsid w:val="005739AB"/>
    <w:rsid w:val="005744FC"/>
    <w:rsid w:val="00575C75"/>
    <w:rsid w:val="00576B25"/>
    <w:rsid w:val="00576D5D"/>
    <w:rsid w:val="00577582"/>
    <w:rsid w:val="00580E55"/>
    <w:rsid w:val="00580E96"/>
    <w:rsid w:val="00580F33"/>
    <w:rsid w:val="00581057"/>
    <w:rsid w:val="00581D74"/>
    <w:rsid w:val="0058298C"/>
    <w:rsid w:val="00582D33"/>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0AF"/>
    <w:rsid w:val="005A3A35"/>
    <w:rsid w:val="005A3D17"/>
    <w:rsid w:val="005A3DC6"/>
    <w:rsid w:val="005A3EB8"/>
    <w:rsid w:val="005A3EDC"/>
    <w:rsid w:val="005A405F"/>
    <w:rsid w:val="005A4086"/>
    <w:rsid w:val="005A4324"/>
    <w:rsid w:val="005A4C43"/>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63A2"/>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330"/>
    <w:rsid w:val="005E3501"/>
    <w:rsid w:val="005E3FC4"/>
    <w:rsid w:val="005E4C8D"/>
    <w:rsid w:val="005E4EC6"/>
    <w:rsid w:val="005E52ED"/>
    <w:rsid w:val="005E573E"/>
    <w:rsid w:val="005E6606"/>
    <w:rsid w:val="005E6769"/>
    <w:rsid w:val="005E693E"/>
    <w:rsid w:val="005E6D42"/>
    <w:rsid w:val="005E7384"/>
    <w:rsid w:val="005E7946"/>
    <w:rsid w:val="005F0715"/>
    <w:rsid w:val="005F09CE"/>
    <w:rsid w:val="005F1793"/>
    <w:rsid w:val="005F1DBB"/>
    <w:rsid w:val="005F1F95"/>
    <w:rsid w:val="005F2336"/>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509"/>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BF1"/>
    <w:rsid w:val="00651E02"/>
    <w:rsid w:val="006521E5"/>
    <w:rsid w:val="00653F33"/>
    <w:rsid w:val="00654ADD"/>
    <w:rsid w:val="00654B3F"/>
    <w:rsid w:val="00654E19"/>
    <w:rsid w:val="00655890"/>
    <w:rsid w:val="00655E71"/>
    <w:rsid w:val="00655EBD"/>
    <w:rsid w:val="006567DE"/>
    <w:rsid w:val="00657208"/>
    <w:rsid w:val="00660138"/>
    <w:rsid w:val="006607D5"/>
    <w:rsid w:val="006608AD"/>
    <w:rsid w:val="00661E7D"/>
    <w:rsid w:val="00662165"/>
    <w:rsid w:val="006622A4"/>
    <w:rsid w:val="00662623"/>
    <w:rsid w:val="00663172"/>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251"/>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1D7"/>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7E6"/>
    <w:rsid w:val="006C1D25"/>
    <w:rsid w:val="006C1FEA"/>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3484"/>
    <w:rsid w:val="006D4164"/>
    <w:rsid w:val="006D4448"/>
    <w:rsid w:val="006D4E1D"/>
    <w:rsid w:val="006D5516"/>
    <w:rsid w:val="006D6150"/>
    <w:rsid w:val="006D6765"/>
    <w:rsid w:val="006D7219"/>
    <w:rsid w:val="006D73FB"/>
    <w:rsid w:val="006E007C"/>
    <w:rsid w:val="006E032C"/>
    <w:rsid w:val="006E15CD"/>
    <w:rsid w:val="006E1D69"/>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12B"/>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4200"/>
    <w:rsid w:val="0071687B"/>
    <w:rsid w:val="0071689A"/>
    <w:rsid w:val="00716F47"/>
    <w:rsid w:val="00717BF8"/>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2ED"/>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6773"/>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67BE"/>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9F8"/>
    <w:rsid w:val="007669A4"/>
    <w:rsid w:val="0076763C"/>
    <w:rsid w:val="00767AD3"/>
    <w:rsid w:val="00767B04"/>
    <w:rsid w:val="00770287"/>
    <w:rsid w:val="007706D9"/>
    <w:rsid w:val="00770B03"/>
    <w:rsid w:val="007712B7"/>
    <w:rsid w:val="00771A7D"/>
    <w:rsid w:val="00771C0F"/>
    <w:rsid w:val="00771DCB"/>
    <w:rsid w:val="00772052"/>
    <w:rsid w:val="00772280"/>
    <w:rsid w:val="0077275F"/>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3EF4"/>
    <w:rsid w:val="00794279"/>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2107"/>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7F7B0E"/>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2F5"/>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3C8"/>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194C"/>
    <w:rsid w:val="00842193"/>
    <w:rsid w:val="00842A1A"/>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3BE"/>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5259"/>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52"/>
    <w:rsid w:val="008B4FDA"/>
    <w:rsid w:val="008B5F74"/>
    <w:rsid w:val="008B65A3"/>
    <w:rsid w:val="008B70EB"/>
    <w:rsid w:val="008B73CD"/>
    <w:rsid w:val="008B7BE2"/>
    <w:rsid w:val="008C0D41"/>
    <w:rsid w:val="008C16C2"/>
    <w:rsid w:val="008C17DA"/>
    <w:rsid w:val="008C208B"/>
    <w:rsid w:val="008C264C"/>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3CB3"/>
    <w:rsid w:val="008E4010"/>
    <w:rsid w:val="008E43BF"/>
    <w:rsid w:val="008E4439"/>
    <w:rsid w:val="008E4477"/>
    <w:rsid w:val="008E45A5"/>
    <w:rsid w:val="008E4AA7"/>
    <w:rsid w:val="008E5B7C"/>
    <w:rsid w:val="008E60B3"/>
    <w:rsid w:val="008E6E51"/>
    <w:rsid w:val="008E6E7B"/>
    <w:rsid w:val="008F0732"/>
    <w:rsid w:val="008F07AA"/>
    <w:rsid w:val="008F15B9"/>
    <w:rsid w:val="008F166E"/>
    <w:rsid w:val="008F1F9B"/>
    <w:rsid w:val="008F2148"/>
    <w:rsid w:val="008F2365"/>
    <w:rsid w:val="008F2B76"/>
    <w:rsid w:val="008F2FF2"/>
    <w:rsid w:val="008F527F"/>
    <w:rsid w:val="008F6B74"/>
    <w:rsid w:val="008F6C26"/>
    <w:rsid w:val="00900517"/>
    <w:rsid w:val="00902D0C"/>
    <w:rsid w:val="00903382"/>
    <w:rsid w:val="00903898"/>
    <w:rsid w:val="00903A1A"/>
    <w:rsid w:val="00903BA3"/>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199"/>
    <w:rsid w:val="009123CA"/>
    <w:rsid w:val="00912F76"/>
    <w:rsid w:val="00913010"/>
    <w:rsid w:val="00914B4A"/>
    <w:rsid w:val="00915104"/>
    <w:rsid w:val="00915337"/>
    <w:rsid w:val="00915A97"/>
    <w:rsid w:val="009160C2"/>
    <w:rsid w:val="00916A53"/>
    <w:rsid w:val="00917234"/>
    <w:rsid w:val="00917747"/>
    <w:rsid w:val="00917FAA"/>
    <w:rsid w:val="00920009"/>
    <w:rsid w:val="0092041F"/>
    <w:rsid w:val="009229DF"/>
    <w:rsid w:val="00922B0C"/>
    <w:rsid w:val="00923711"/>
    <w:rsid w:val="00924434"/>
    <w:rsid w:val="009245F8"/>
    <w:rsid w:val="0092547C"/>
    <w:rsid w:val="00926875"/>
    <w:rsid w:val="009268A6"/>
    <w:rsid w:val="00927888"/>
    <w:rsid w:val="00927C79"/>
    <w:rsid w:val="009315AD"/>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2BF"/>
    <w:rsid w:val="00952531"/>
    <w:rsid w:val="00953ADF"/>
    <w:rsid w:val="00953F12"/>
    <w:rsid w:val="00954425"/>
    <w:rsid w:val="00954824"/>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54E"/>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0A6B"/>
    <w:rsid w:val="00981214"/>
    <w:rsid w:val="009813C4"/>
    <w:rsid w:val="00981540"/>
    <w:rsid w:val="00982181"/>
    <w:rsid w:val="0098244A"/>
    <w:rsid w:val="00982592"/>
    <w:rsid w:val="0098316F"/>
    <w:rsid w:val="00983754"/>
    <w:rsid w:val="009839DA"/>
    <w:rsid w:val="00983AF5"/>
    <w:rsid w:val="00984456"/>
    <w:rsid w:val="00984BDB"/>
    <w:rsid w:val="00985291"/>
    <w:rsid w:val="009865B0"/>
    <w:rsid w:val="00986696"/>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234"/>
    <w:rsid w:val="00997686"/>
    <w:rsid w:val="009A0467"/>
    <w:rsid w:val="009A04E3"/>
    <w:rsid w:val="009A05AC"/>
    <w:rsid w:val="009A0BDF"/>
    <w:rsid w:val="009A171D"/>
    <w:rsid w:val="009A172A"/>
    <w:rsid w:val="009A1EE5"/>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6F2"/>
    <w:rsid w:val="009C3A21"/>
    <w:rsid w:val="009C3B73"/>
    <w:rsid w:val="009C3EC5"/>
    <w:rsid w:val="009C4A72"/>
    <w:rsid w:val="009C55BB"/>
    <w:rsid w:val="009C5A1D"/>
    <w:rsid w:val="009C6103"/>
    <w:rsid w:val="009C6174"/>
    <w:rsid w:val="009C7913"/>
    <w:rsid w:val="009D0CBC"/>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427"/>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6C6"/>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C73"/>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3834"/>
    <w:rsid w:val="00A84ECA"/>
    <w:rsid w:val="00A86287"/>
    <w:rsid w:val="00A8715A"/>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4BE"/>
    <w:rsid w:val="00AA697C"/>
    <w:rsid w:val="00AA6F53"/>
    <w:rsid w:val="00AA7117"/>
    <w:rsid w:val="00AA746F"/>
    <w:rsid w:val="00AA75FA"/>
    <w:rsid w:val="00AA76C5"/>
    <w:rsid w:val="00AA777D"/>
    <w:rsid w:val="00AA7805"/>
    <w:rsid w:val="00AA7ADD"/>
    <w:rsid w:val="00AB0304"/>
    <w:rsid w:val="00AB0D99"/>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32D"/>
    <w:rsid w:val="00AC0541"/>
    <w:rsid w:val="00AC082E"/>
    <w:rsid w:val="00AC30D5"/>
    <w:rsid w:val="00AC3F2F"/>
    <w:rsid w:val="00AC4EAF"/>
    <w:rsid w:val="00AC5807"/>
    <w:rsid w:val="00AC6523"/>
    <w:rsid w:val="00AC743C"/>
    <w:rsid w:val="00AC7A2E"/>
    <w:rsid w:val="00AC7DC8"/>
    <w:rsid w:val="00AD0BEB"/>
    <w:rsid w:val="00AD1BFE"/>
    <w:rsid w:val="00AD2081"/>
    <w:rsid w:val="00AD305B"/>
    <w:rsid w:val="00AD34C9"/>
    <w:rsid w:val="00AD3907"/>
    <w:rsid w:val="00AD432A"/>
    <w:rsid w:val="00AD522C"/>
    <w:rsid w:val="00AD57B3"/>
    <w:rsid w:val="00AD6337"/>
    <w:rsid w:val="00AD74DC"/>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3FFF"/>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2C7"/>
    <w:rsid w:val="00B1537B"/>
    <w:rsid w:val="00B15493"/>
    <w:rsid w:val="00B16478"/>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3466"/>
    <w:rsid w:val="00B24E4B"/>
    <w:rsid w:val="00B25447"/>
    <w:rsid w:val="00B2561E"/>
    <w:rsid w:val="00B2572B"/>
    <w:rsid w:val="00B25FC4"/>
    <w:rsid w:val="00B26413"/>
    <w:rsid w:val="00B2681D"/>
    <w:rsid w:val="00B2752E"/>
    <w:rsid w:val="00B27601"/>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58D"/>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57DCA"/>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B8B"/>
    <w:rsid w:val="00B66C0B"/>
    <w:rsid w:val="00B67667"/>
    <w:rsid w:val="00B67C00"/>
    <w:rsid w:val="00B67CCD"/>
    <w:rsid w:val="00B70DF8"/>
    <w:rsid w:val="00B716B0"/>
    <w:rsid w:val="00B71D73"/>
    <w:rsid w:val="00B72055"/>
    <w:rsid w:val="00B733F3"/>
    <w:rsid w:val="00B738AB"/>
    <w:rsid w:val="00B73AB8"/>
    <w:rsid w:val="00B73DE0"/>
    <w:rsid w:val="00B744F6"/>
    <w:rsid w:val="00B74B63"/>
    <w:rsid w:val="00B75687"/>
    <w:rsid w:val="00B75D2D"/>
    <w:rsid w:val="00B81197"/>
    <w:rsid w:val="00B81AD3"/>
    <w:rsid w:val="00B82520"/>
    <w:rsid w:val="00B853BF"/>
    <w:rsid w:val="00B8636F"/>
    <w:rsid w:val="00B86A12"/>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22E"/>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867"/>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4CE"/>
    <w:rsid w:val="00BF270F"/>
    <w:rsid w:val="00BF2785"/>
    <w:rsid w:val="00BF2C19"/>
    <w:rsid w:val="00BF3696"/>
    <w:rsid w:val="00BF3E44"/>
    <w:rsid w:val="00BF46D6"/>
    <w:rsid w:val="00BF4D4C"/>
    <w:rsid w:val="00BF4E90"/>
    <w:rsid w:val="00BF4FFD"/>
    <w:rsid w:val="00BF5421"/>
    <w:rsid w:val="00BF603D"/>
    <w:rsid w:val="00BF6C92"/>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17A5"/>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2706"/>
    <w:rsid w:val="00C232E0"/>
    <w:rsid w:val="00C23B1B"/>
    <w:rsid w:val="00C23D48"/>
    <w:rsid w:val="00C23F1D"/>
    <w:rsid w:val="00C24256"/>
    <w:rsid w:val="00C24CA6"/>
    <w:rsid w:val="00C257D6"/>
    <w:rsid w:val="00C2603E"/>
    <w:rsid w:val="00C26B4D"/>
    <w:rsid w:val="00C26CF7"/>
    <w:rsid w:val="00C27224"/>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8A9"/>
    <w:rsid w:val="00C3797F"/>
    <w:rsid w:val="00C4095B"/>
    <w:rsid w:val="00C40E23"/>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B"/>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9D7"/>
    <w:rsid w:val="00C56BBA"/>
    <w:rsid w:val="00C57D7E"/>
    <w:rsid w:val="00C60558"/>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59E"/>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55D"/>
    <w:rsid w:val="00C90796"/>
    <w:rsid w:val="00C9153B"/>
    <w:rsid w:val="00C91F69"/>
    <w:rsid w:val="00C929A7"/>
    <w:rsid w:val="00C93168"/>
    <w:rsid w:val="00C94323"/>
    <w:rsid w:val="00C961A9"/>
    <w:rsid w:val="00C970BB"/>
    <w:rsid w:val="00C97552"/>
    <w:rsid w:val="00C978AF"/>
    <w:rsid w:val="00CA0015"/>
    <w:rsid w:val="00CA0A33"/>
    <w:rsid w:val="00CA0BF7"/>
    <w:rsid w:val="00CA11F2"/>
    <w:rsid w:val="00CA169D"/>
    <w:rsid w:val="00CA1747"/>
    <w:rsid w:val="00CA1C11"/>
    <w:rsid w:val="00CA1F39"/>
    <w:rsid w:val="00CA2207"/>
    <w:rsid w:val="00CA2B01"/>
    <w:rsid w:val="00CA364F"/>
    <w:rsid w:val="00CA4510"/>
    <w:rsid w:val="00CA4644"/>
    <w:rsid w:val="00CA485E"/>
    <w:rsid w:val="00CA4AB2"/>
    <w:rsid w:val="00CA5671"/>
    <w:rsid w:val="00CA590C"/>
    <w:rsid w:val="00CA5B8D"/>
    <w:rsid w:val="00CA5DD1"/>
    <w:rsid w:val="00CA73F7"/>
    <w:rsid w:val="00CA76B5"/>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59B1"/>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284F"/>
    <w:rsid w:val="00CE35E7"/>
    <w:rsid w:val="00CE4D1D"/>
    <w:rsid w:val="00CE56FD"/>
    <w:rsid w:val="00CE71AA"/>
    <w:rsid w:val="00CE7B83"/>
    <w:rsid w:val="00CE7BF1"/>
    <w:rsid w:val="00CF0D0D"/>
    <w:rsid w:val="00CF1653"/>
    <w:rsid w:val="00CF1742"/>
    <w:rsid w:val="00CF1857"/>
    <w:rsid w:val="00CF1966"/>
    <w:rsid w:val="00CF1F02"/>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B55"/>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8A1"/>
    <w:rsid w:val="00D4557B"/>
    <w:rsid w:val="00D463EA"/>
    <w:rsid w:val="00D46602"/>
    <w:rsid w:val="00D46D5B"/>
    <w:rsid w:val="00D47316"/>
    <w:rsid w:val="00D47541"/>
    <w:rsid w:val="00D47A5B"/>
    <w:rsid w:val="00D47A9C"/>
    <w:rsid w:val="00D50545"/>
    <w:rsid w:val="00D5085D"/>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2D16"/>
    <w:rsid w:val="00D63FD4"/>
    <w:rsid w:val="00D64A0E"/>
    <w:rsid w:val="00D659B3"/>
    <w:rsid w:val="00D65BF2"/>
    <w:rsid w:val="00D65C51"/>
    <w:rsid w:val="00D65E4E"/>
    <w:rsid w:val="00D65EBA"/>
    <w:rsid w:val="00D66198"/>
    <w:rsid w:val="00D667DA"/>
    <w:rsid w:val="00D70281"/>
    <w:rsid w:val="00D710BC"/>
    <w:rsid w:val="00D711A0"/>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E58"/>
    <w:rsid w:val="00D820D2"/>
    <w:rsid w:val="00D82DAD"/>
    <w:rsid w:val="00D82E27"/>
    <w:rsid w:val="00D83043"/>
    <w:rsid w:val="00D8313C"/>
    <w:rsid w:val="00D84988"/>
    <w:rsid w:val="00D86538"/>
    <w:rsid w:val="00D867C2"/>
    <w:rsid w:val="00D873FE"/>
    <w:rsid w:val="00D875CB"/>
    <w:rsid w:val="00D90394"/>
    <w:rsid w:val="00D90640"/>
    <w:rsid w:val="00D90BCA"/>
    <w:rsid w:val="00D91B2B"/>
    <w:rsid w:val="00D91C7E"/>
    <w:rsid w:val="00D91E1B"/>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CF4"/>
    <w:rsid w:val="00DA3EA6"/>
    <w:rsid w:val="00DA3F9C"/>
    <w:rsid w:val="00DA41B1"/>
    <w:rsid w:val="00DA4643"/>
    <w:rsid w:val="00DA5D3D"/>
    <w:rsid w:val="00DA687B"/>
    <w:rsid w:val="00DA6C97"/>
    <w:rsid w:val="00DB01A7"/>
    <w:rsid w:val="00DB0267"/>
    <w:rsid w:val="00DB14F9"/>
    <w:rsid w:val="00DB1680"/>
    <w:rsid w:val="00DB22AB"/>
    <w:rsid w:val="00DB2BCC"/>
    <w:rsid w:val="00DB39A5"/>
    <w:rsid w:val="00DB3E17"/>
    <w:rsid w:val="00DB40C0"/>
    <w:rsid w:val="00DB41B7"/>
    <w:rsid w:val="00DB4273"/>
    <w:rsid w:val="00DB4CC7"/>
    <w:rsid w:val="00DB4FE3"/>
    <w:rsid w:val="00DB64C8"/>
    <w:rsid w:val="00DB680D"/>
    <w:rsid w:val="00DB6D02"/>
    <w:rsid w:val="00DB6E4E"/>
    <w:rsid w:val="00DB7050"/>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4D5"/>
    <w:rsid w:val="00DD66E7"/>
    <w:rsid w:val="00DD6FDA"/>
    <w:rsid w:val="00DE1323"/>
    <w:rsid w:val="00DE134D"/>
    <w:rsid w:val="00DE1D22"/>
    <w:rsid w:val="00DE26E4"/>
    <w:rsid w:val="00DE2943"/>
    <w:rsid w:val="00DE2AE3"/>
    <w:rsid w:val="00DE3538"/>
    <w:rsid w:val="00DE3691"/>
    <w:rsid w:val="00DE3C28"/>
    <w:rsid w:val="00DE5421"/>
    <w:rsid w:val="00DE5873"/>
    <w:rsid w:val="00DE5B89"/>
    <w:rsid w:val="00DE6289"/>
    <w:rsid w:val="00DE65EA"/>
    <w:rsid w:val="00DE7706"/>
    <w:rsid w:val="00DE7753"/>
    <w:rsid w:val="00DE7F8F"/>
    <w:rsid w:val="00DE7FB3"/>
    <w:rsid w:val="00DF09E7"/>
    <w:rsid w:val="00DF0BD2"/>
    <w:rsid w:val="00DF11C4"/>
    <w:rsid w:val="00DF1625"/>
    <w:rsid w:val="00DF19A1"/>
    <w:rsid w:val="00DF3688"/>
    <w:rsid w:val="00DF44E3"/>
    <w:rsid w:val="00DF48C6"/>
    <w:rsid w:val="00DF5182"/>
    <w:rsid w:val="00DF749E"/>
    <w:rsid w:val="00DF7B94"/>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3FFF"/>
    <w:rsid w:val="00E141C7"/>
    <w:rsid w:val="00E14672"/>
    <w:rsid w:val="00E161F1"/>
    <w:rsid w:val="00E17450"/>
    <w:rsid w:val="00E17B7F"/>
    <w:rsid w:val="00E17CD6"/>
    <w:rsid w:val="00E20011"/>
    <w:rsid w:val="00E207EB"/>
    <w:rsid w:val="00E20B3E"/>
    <w:rsid w:val="00E20E95"/>
    <w:rsid w:val="00E20ED0"/>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AF9"/>
    <w:rsid w:val="00E26FEE"/>
    <w:rsid w:val="00E30F0C"/>
    <w:rsid w:val="00E310E1"/>
    <w:rsid w:val="00E31A0F"/>
    <w:rsid w:val="00E323C1"/>
    <w:rsid w:val="00E32500"/>
    <w:rsid w:val="00E32603"/>
    <w:rsid w:val="00E326DD"/>
    <w:rsid w:val="00E327B8"/>
    <w:rsid w:val="00E32CC2"/>
    <w:rsid w:val="00E32D5B"/>
    <w:rsid w:val="00E33157"/>
    <w:rsid w:val="00E3357F"/>
    <w:rsid w:val="00E33E6B"/>
    <w:rsid w:val="00E33FF2"/>
    <w:rsid w:val="00E356D3"/>
    <w:rsid w:val="00E35FBA"/>
    <w:rsid w:val="00E3606B"/>
    <w:rsid w:val="00E36717"/>
    <w:rsid w:val="00E36A86"/>
    <w:rsid w:val="00E401EA"/>
    <w:rsid w:val="00E40DE2"/>
    <w:rsid w:val="00E41156"/>
    <w:rsid w:val="00E41620"/>
    <w:rsid w:val="00E41846"/>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7F8"/>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477"/>
    <w:rsid w:val="00E91A69"/>
    <w:rsid w:val="00E91C57"/>
    <w:rsid w:val="00E91D37"/>
    <w:rsid w:val="00E91F17"/>
    <w:rsid w:val="00E92272"/>
    <w:rsid w:val="00E92BAA"/>
    <w:rsid w:val="00E93CA2"/>
    <w:rsid w:val="00E94D7F"/>
    <w:rsid w:val="00E9502B"/>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176E"/>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305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AC8"/>
    <w:rsid w:val="00F13FFF"/>
    <w:rsid w:val="00F141E2"/>
    <w:rsid w:val="00F154A2"/>
    <w:rsid w:val="00F1559A"/>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884"/>
    <w:rsid w:val="00F32C95"/>
    <w:rsid w:val="00F332DF"/>
    <w:rsid w:val="00F339E3"/>
    <w:rsid w:val="00F34417"/>
    <w:rsid w:val="00F359AC"/>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0F1"/>
    <w:rsid w:val="00F61898"/>
    <w:rsid w:val="00F61A9D"/>
    <w:rsid w:val="00F61D7A"/>
    <w:rsid w:val="00F62714"/>
    <w:rsid w:val="00F62D7A"/>
    <w:rsid w:val="00F63223"/>
    <w:rsid w:val="00F63464"/>
    <w:rsid w:val="00F63BBB"/>
    <w:rsid w:val="00F63BC5"/>
    <w:rsid w:val="00F64BF8"/>
    <w:rsid w:val="00F64DF9"/>
    <w:rsid w:val="00F6525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3EF0"/>
    <w:rsid w:val="00F9448B"/>
    <w:rsid w:val="00F954E8"/>
    <w:rsid w:val="00F95BB0"/>
    <w:rsid w:val="00F95E94"/>
    <w:rsid w:val="00F96993"/>
    <w:rsid w:val="00F97595"/>
    <w:rsid w:val="00F9791A"/>
    <w:rsid w:val="00F97C74"/>
    <w:rsid w:val="00F97D3E"/>
    <w:rsid w:val="00FA0498"/>
    <w:rsid w:val="00FA0E41"/>
    <w:rsid w:val="00FA0EEA"/>
    <w:rsid w:val="00FA1A96"/>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0FE"/>
    <w:rsid w:val="00FB22E8"/>
    <w:rsid w:val="00FB35D5"/>
    <w:rsid w:val="00FB3AE2"/>
    <w:rsid w:val="00FB3AE9"/>
    <w:rsid w:val="00FB3AFB"/>
    <w:rsid w:val="00FB3CC9"/>
    <w:rsid w:val="00FB4964"/>
    <w:rsid w:val="00FB4ACF"/>
    <w:rsid w:val="00FB4AFE"/>
    <w:rsid w:val="00FB576C"/>
    <w:rsid w:val="00FB724A"/>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2BC"/>
    <w:rsid w:val="00FD14D7"/>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1FA5"/>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B1A4DFA-C334-4C54-9A04-BDE4D051C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420843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319088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773176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7347740">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9364241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7DD4D-565E-4996-97A3-5BE68999F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2465</TotalTime>
  <Pages>85</Pages>
  <Words>20232</Words>
  <Characters>115324</Characters>
  <Application>Microsoft Office Word</Application>
  <DocSecurity>0</DocSecurity>
  <Lines>961</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135286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1463</cp:revision>
  <cp:lastPrinted>2018-02-16T07:12:00Z</cp:lastPrinted>
  <dcterms:created xsi:type="dcterms:W3CDTF">2019-10-28T07:04:00Z</dcterms:created>
  <dcterms:modified xsi:type="dcterms:W3CDTF">2024-07-12T08:47:00Z</dcterms:modified>
</cp:coreProperties>
</file>